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E7189" w14:textId="77777777" w:rsidR="009238DD" w:rsidRPr="00D7592A" w:rsidRDefault="009238DD" w:rsidP="009238DD">
      <w:pPr>
        <w:spacing w:before="240"/>
        <w:rPr>
          <w:rFonts w:cs="Times New Roman"/>
          <w:b/>
          <w:sz w:val="28"/>
          <w:szCs w:val="28"/>
        </w:rPr>
      </w:pPr>
      <w:r w:rsidRPr="00D7592A">
        <w:rPr>
          <w:rFonts w:cs="Times New Roman"/>
          <w:b/>
          <w:sz w:val="28"/>
          <w:szCs w:val="28"/>
        </w:rPr>
        <w:t>Author Name</w:t>
      </w:r>
    </w:p>
    <w:p w14:paraId="61E65CEC" w14:textId="77777777" w:rsidR="009238DD" w:rsidRPr="00D47498" w:rsidRDefault="009238DD" w:rsidP="009238DD">
      <w:pPr>
        <w:spacing w:before="240"/>
        <w:rPr>
          <w:rFonts w:cs="Times New Roman"/>
        </w:rPr>
      </w:pPr>
      <w:r w:rsidRPr="00D47498">
        <w:rPr>
          <w:rFonts w:cs="Times New Roman"/>
        </w:rPr>
        <w:t xml:space="preserve">Katie </w:t>
      </w:r>
      <w:proofErr w:type="spellStart"/>
      <w:r w:rsidRPr="00D47498">
        <w:rPr>
          <w:rFonts w:cs="Times New Roman"/>
        </w:rPr>
        <w:t>Baraki</w:t>
      </w:r>
      <w:proofErr w:type="spellEnd"/>
      <w:r w:rsidRPr="00D47498">
        <w:rPr>
          <w:rFonts w:cs="Times New Roman"/>
        </w:rPr>
        <w:t xml:space="preserve">, MS, RN; Madeline </w:t>
      </w:r>
      <w:proofErr w:type="spellStart"/>
      <w:r w:rsidRPr="00D47498">
        <w:rPr>
          <w:rFonts w:cs="Times New Roman"/>
        </w:rPr>
        <w:t>Lassche</w:t>
      </w:r>
      <w:proofErr w:type="spellEnd"/>
      <w:r w:rsidRPr="00D47498">
        <w:rPr>
          <w:rFonts w:cs="Times New Roman"/>
        </w:rPr>
        <w:t xml:space="preserve">, </w:t>
      </w:r>
      <w:proofErr w:type="spellStart"/>
      <w:r w:rsidRPr="00D47498">
        <w:rPr>
          <w:rFonts w:cs="Times New Roman"/>
        </w:rPr>
        <w:t>MSNEd</w:t>
      </w:r>
      <w:proofErr w:type="spellEnd"/>
      <w:r w:rsidRPr="00D47498">
        <w:rPr>
          <w:rFonts w:cs="Times New Roman"/>
        </w:rPr>
        <w:t xml:space="preserve"> RN</w:t>
      </w:r>
    </w:p>
    <w:p w14:paraId="5D87C6DD" w14:textId="77777777" w:rsidR="009238DD" w:rsidRPr="00D7592A" w:rsidRDefault="009238DD" w:rsidP="009238DD">
      <w:pPr>
        <w:rPr>
          <w:rFonts w:cs="Times New Roman"/>
          <w:sz w:val="28"/>
          <w:szCs w:val="28"/>
        </w:rPr>
      </w:pPr>
    </w:p>
    <w:p w14:paraId="3CE4F32A" w14:textId="6EF711D8" w:rsidR="009238DD" w:rsidRPr="00D7592A" w:rsidRDefault="009238DD" w:rsidP="009238DD">
      <w:pPr>
        <w:spacing w:after="24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Clinical Skills</w:t>
      </w:r>
      <w:r w:rsidR="00E20C4B">
        <w:rPr>
          <w:rFonts w:cs="Times New Roman"/>
          <w:b/>
          <w:sz w:val="28"/>
          <w:szCs w:val="28"/>
        </w:rPr>
        <w:t xml:space="preserve"> (Nursing</w:t>
      </w:r>
      <w:proofErr w:type="gramStart"/>
      <w:r w:rsidR="00E20C4B">
        <w:rPr>
          <w:rFonts w:cs="Times New Roman"/>
          <w:b/>
          <w:sz w:val="28"/>
          <w:szCs w:val="28"/>
        </w:rPr>
        <w:t xml:space="preserve">) </w:t>
      </w:r>
      <w:r>
        <w:rPr>
          <w:rFonts w:cs="Times New Roman"/>
          <w:b/>
          <w:sz w:val="28"/>
          <w:szCs w:val="28"/>
        </w:rPr>
        <w:t xml:space="preserve"> </w:t>
      </w:r>
      <w:r w:rsidRPr="00D7592A">
        <w:rPr>
          <w:rFonts w:cs="Times New Roman"/>
          <w:b/>
          <w:sz w:val="28"/>
          <w:szCs w:val="28"/>
        </w:rPr>
        <w:t>Education</w:t>
      </w:r>
      <w:proofErr w:type="gramEnd"/>
      <w:r w:rsidRPr="00D7592A">
        <w:rPr>
          <w:rFonts w:cs="Times New Roman"/>
          <w:b/>
          <w:sz w:val="28"/>
          <w:szCs w:val="28"/>
        </w:rPr>
        <w:t xml:space="preserve"> Title</w:t>
      </w:r>
    </w:p>
    <w:p w14:paraId="365154CC" w14:textId="4B922438" w:rsidR="009238DD" w:rsidRPr="00D47498" w:rsidRDefault="00D76775" w:rsidP="009238DD">
      <w:pPr>
        <w:spacing w:after="240"/>
        <w:rPr>
          <w:rFonts w:cs="Times New Roman"/>
        </w:rPr>
      </w:pPr>
      <w:r>
        <w:rPr>
          <w:rFonts w:cs="Times New Roman"/>
        </w:rPr>
        <w:t xml:space="preserve">Preparing </w:t>
      </w:r>
      <w:r w:rsidR="00343306">
        <w:rPr>
          <w:rFonts w:cs="Times New Roman"/>
        </w:rPr>
        <w:t>and Administering Primary Intermittent Intravenous Medications</w:t>
      </w:r>
      <w:r w:rsidR="00103B3C">
        <w:rPr>
          <w:rFonts w:cs="Times New Roman"/>
        </w:rPr>
        <w:t xml:space="preserve"> with an Infusion Pump</w:t>
      </w:r>
    </w:p>
    <w:p w14:paraId="692ED4F9" w14:textId="440483BF" w:rsidR="009238DD" w:rsidRDefault="009238DD" w:rsidP="009238DD">
      <w:pPr>
        <w:rPr>
          <w:rFonts w:cs="Times New Roman"/>
          <w:b/>
          <w:sz w:val="28"/>
          <w:szCs w:val="28"/>
        </w:rPr>
      </w:pPr>
      <w:r w:rsidRPr="00D7592A">
        <w:rPr>
          <w:rFonts w:cs="Times New Roman"/>
          <w:b/>
          <w:sz w:val="28"/>
          <w:szCs w:val="28"/>
        </w:rPr>
        <w:t>Overview</w:t>
      </w:r>
    </w:p>
    <w:p w14:paraId="33CD4F28" w14:textId="77777777" w:rsidR="00C50806" w:rsidRPr="00D7592A" w:rsidRDefault="00C50806" w:rsidP="009238DD">
      <w:pPr>
        <w:rPr>
          <w:rFonts w:cs="Times New Roman"/>
          <w:b/>
          <w:sz w:val="28"/>
          <w:szCs w:val="28"/>
        </w:rPr>
      </w:pPr>
    </w:p>
    <w:p w14:paraId="764032FC" w14:textId="77777777" w:rsidR="00934697" w:rsidRDefault="00B55108" w:rsidP="009238DD">
      <w:pPr>
        <w:rPr>
          <w:rFonts w:cs="Times New Roman"/>
        </w:rPr>
      </w:pPr>
      <w:r>
        <w:rPr>
          <w:rFonts w:cs="Times New Roman"/>
        </w:rPr>
        <w:t xml:space="preserve">Intravenous (IV) medication administration as intermittent </w:t>
      </w:r>
      <w:r w:rsidR="00D54CA3">
        <w:rPr>
          <w:rFonts w:cs="Times New Roman"/>
        </w:rPr>
        <w:t>infusions</w:t>
      </w:r>
      <w:r>
        <w:rPr>
          <w:rFonts w:cs="Times New Roman"/>
        </w:rPr>
        <w:t xml:space="preserve"> is used </w:t>
      </w:r>
      <w:r w:rsidR="0080677F">
        <w:rPr>
          <w:rFonts w:cs="Times New Roman"/>
        </w:rPr>
        <w:t xml:space="preserve">to </w:t>
      </w:r>
      <w:r>
        <w:rPr>
          <w:rFonts w:cs="Times New Roman"/>
        </w:rPr>
        <w:t xml:space="preserve">deliver </w:t>
      </w:r>
      <w:r w:rsidR="00031547">
        <w:rPr>
          <w:rFonts w:cs="Times New Roman"/>
        </w:rPr>
        <w:t>drugs ove</w:t>
      </w:r>
      <w:r w:rsidR="005C7F3E">
        <w:rPr>
          <w:rFonts w:cs="Times New Roman"/>
        </w:rPr>
        <w:t>r</w:t>
      </w:r>
      <w:r w:rsidR="00031547">
        <w:rPr>
          <w:rFonts w:cs="Times New Roman"/>
        </w:rPr>
        <w:t xml:space="preserve"> </w:t>
      </w:r>
      <w:r w:rsidR="00D54CA3">
        <w:rPr>
          <w:rFonts w:cs="Times New Roman"/>
        </w:rPr>
        <w:t xml:space="preserve">specific </w:t>
      </w:r>
      <w:r w:rsidR="007724F4">
        <w:rPr>
          <w:rFonts w:cs="Times New Roman"/>
        </w:rPr>
        <w:t>period</w:t>
      </w:r>
      <w:r w:rsidR="005C7F3E">
        <w:rPr>
          <w:rFonts w:cs="Times New Roman"/>
        </w:rPr>
        <w:t>s</w:t>
      </w:r>
      <w:r w:rsidR="00D54CA3">
        <w:rPr>
          <w:rFonts w:cs="Times New Roman"/>
        </w:rPr>
        <w:t xml:space="preserve"> of time </w:t>
      </w:r>
      <w:r w:rsidR="00031547">
        <w:rPr>
          <w:rFonts w:cs="Times New Roman"/>
        </w:rPr>
        <w:t xml:space="preserve">at </w:t>
      </w:r>
      <w:r w:rsidR="005C7F3E">
        <w:rPr>
          <w:rFonts w:cs="Times New Roman"/>
        </w:rPr>
        <w:t xml:space="preserve">varying </w:t>
      </w:r>
      <w:r w:rsidR="00031547">
        <w:rPr>
          <w:rFonts w:cs="Times New Roman"/>
        </w:rPr>
        <w:t xml:space="preserve">intervals. </w:t>
      </w:r>
      <w:r w:rsidR="001D4296">
        <w:rPr>
          <w:rFonts w:cs="Times New Roman"/>
        </w:rPr>
        <w:t xml:space="preserve">It is commonly used to administer antibiotics.  </w:t>
      </w:r>
      <w:r w:rsidR="00031547">
        <w:rPr>
          <w:rFonts w:cs="Times New Roman"/>
        </w:rPr>
        <w:t xml:space="preserve">This </w:t>
      </w:r>
      <w:r w:rsidR="00765053">
        <w:rPr>
          <w:rFonts w:cs="Times New Roman"/>
        </w:rPr>
        <w:t xml:space="preserve">method </w:t>
      </w:r>
      <w:r w:rsidR="00031547">
        <w:rPr>
          <w:rFonts w:cs="Times New Roman"/>
        </w:rPr>
        <w:t xml:space="preserve">allows </w:t>
      </w:r>
      <w:r w:rsidR="001D4296">
        <w:rPr>
          <w:rFonts w:cs="Times New Roman"/>
        </w:rPr>
        <w:t>quick</w:t>
      </w:r>
      <w:r w:rsidR="00031547">
        <w:rPr>
          <w:rFonts w:cs="Times New Roman"/>
        </w:rPr>
        <w:t xml:space="preserve"> </w:t>
      </w:r>
      <w:r w:rsidR="001D4296">
        <w:rPr>
          <w:rFonts w:cs="Times New Roman"/>
        </w:rPr>
        <w:t>attainment of</w:t>
      </w:r>
      <w:r w:rsidR="00031547">
        <w:rPr>
          <w:rFonts w:cs="Times New Roman"/>
        </w:rPr>
        <w:t xml:space="preserve"> </w:t>
      </w:r>
      <w:r w:rsidR="001D4296">
        <w:rPr>
          <w:rFonts w:cs="Times New Roman"/>
        </w:rPr>
        <w:t xml:space="preserve">medication </w:t>
      </w:r>
      <w:r w:rsidR="00031547">
        <w:rPr>
          <w:rFonts w:cs="Times New Roman"/>
        </w:rPr>
        <w:t xml:space="preserve">peak </w:t>
      </w:r>
      <w:r w:rsidR="005C7F3E">
        <w:rPr>
          <w:rFonts w:cs="Times New Roman"/>
        </w:rPr>
        <w:t>blood concentration</w:t>
      </w:r>
      <w:r w:rsidR="001D4296">
        <w:rPr>
          <w:rFonts w:cs="Times New Roman"/>
        </w:rPr>
        <w:t>.</w:t>
      </w:r>
      <w:r w:rsidR="00765053">
        <w:rPr>
          <w:rFonts w:cs="Times New Roman"/>
        </w:rPr>
        <w:t xml:space="preserve"> </w:t>
      </w:r>
    </w:p>
    <w:p w14:paraId="0DCFD3AD" w14:textId="77777777" w:rsidR="00934697" w:rsidRDefault="00934697" w:rsidP="009238DD">
      <w:pPr>
        <w:rPr>
          <w:rFonts w:cs="Times New Roman"/>
        </w:rPr>
      </w:pPr>
    </w:p>
    <w:p w14:paraId="461E5C34" w14:textId="6A111316" w:rsidR="00BA024C" w:rsidRDefault="00C50806" w:rsidP="009238DD">
      <w:pPr>
        <w:rPr>
          <w:rFonts w:cs="Times New Roman"/>
        </w:rPr>
      </w:pPr>
      <w:r>
        <w:rPr>
          <w:rFonts w:cs="Times New Roman"/>
        </w:rPr>
        <w:t xml:space="preserve">Intermittent IV infusions can be </w:t>
      </w:r>
      <w:r w:rsidR="00B55108">
        <w:rPr>
          <w:rFonts w:cs="Times New Roman"/>
        </w:rPr>
        <w:t xml:space="preserve">administered </w:t>
      </w:r>
      <w:r>
        <w:rPr>
          <w:rFonts w:cs="Times New Roman"/>
        </w:rPr>
        <w:t>alone</w:t>
      </w:r>
      <w:r w:rsidR="00934697">
        <w:rPr>
          <w:rFonts w:cs="Times New Roman"/>
        </w:rPr>
        <w:t>,</w:t>
      </w:r>
      <w:r>
        <w:rPr>
          <w:rFonts w:cs="Times New Roman"/>
        </w:rPr>
        <w:t xml:space="preserve"> as primary infusions</w:t>
      </w:r>
      <w:r w:rsidR="00B55108">
        <w:rPr>
          <w:rFonts w:cs="Times New Roman"/>
        </w:rPr>
        <w:t xml:space="preserve">, </w:t>
      </w:r>
      <w:r>
        <w:rPr>
          <w:rFonts w:cs="Times New Roman"/>
        </w:rPr>
        <w:t xml:space="preserve">or as secondary </w:t>
      </w:r>
      <w:r w:rsidR="00765053">
        <w:rPr>
          <w:rFonts w:cs="Times New Roman"/>
        </w:rPr>
        <w:t>i</w:t>
      </w:r>
      <w:r>
        <w:rPr>
          <w:rFonts w:cs="Times New Roman"/>
        </w:rPr>
        <w:t xml:space="preserve">nfusions, which are delivered with another IV medication, usually maintenance </w:t>
      </w:r>
      <w:r w:rsidR="00C760BC">
        <w:rPr>
          <w:rFonts w:cs="Times New Roman"/>
        </w:rPr>
        <w:t>fluids.</w:t>
      </w:r>
      <w:r w:rsidR="00934697">
        <w:rPr>
          <w:rFonts w:cs="Times New Roman"/>
        </w:rPr>
        <w:t xml:space="preserve"> </w:t>
      </w:r>
      <w:r w:rsidR="00FD51B2">
        <w:rPr>
          <w:rFonts w:cs="Times New Roman"/>
        </w:rPr>
        <w:t>High-</w:t>
      </w:r>
      <w:r w:rsidR="00795C00">
        <w:rPr>
          <w:rFonts w:cs="Times New Roman"/>
        </w:rPr>
        <w:t>volume</w:t>
      </w:r>
      <w:r w:rsidR="007724F4">
        <w:rPr>
          <w:rFonts w:cs="Times New Roman"/>
        </w:rPr>
        <w:t xml:space="preserve"> (50 mL to 500 mL)</w:t>
      </w:r>
      <w:r w:rsidR="00795C00">
        <w:rPr>
          <w:rFonts w:cs="Times New Roman"/>
        </w:rPr>
        <w:t xml:space="preserve"> </w:t>
      </w:r>
      <w:r w:rsidR="00FD51B2">
        <w:rPr>
          <w:rFonts w:cs="Times New Roman"/>
        </w:rPr>
        <w:t>IV</w:t>
      </w:r>
      <w:r w:rsidR="00795C00">
        <w:rPr>
          <w:rFonts w:cs="Times New Roman"/>
        </w:rPr>
        <w:t xml:space="preserve"> medications</w:t>
      </w:r>
      <w:r w:rsidR="007724F4">
        <w:rPr>
          <w:rFonts w:cs="Times New Roman"/>
        </w:rPr>
        <w:t xml:space="preserve"> </w:t>
      </w:r>
      <w:r w:rsidR="00795C00">
        <w:rPr>
          <w:rFonts w:cs="Times New Roman"/>
        </w:rPr>
        <w:t>are</w:t>
      </w:r>
      <w:r>
        <w:rPr>
          <w:rFonts w:cs="Times New Roman"/>
        </w:rPr>
        <w:t xml:space="preserve"> typically </w:t>
      </w:r>
      <w:r w:rsidR="00B55108">
        <w:rPr>
          <w:rFonts w:cs="Times New Roman"/>
        </w:rPr>
        <w:t xml:space="preserve">administered </w:t>
      </w:r>
      <w:r w:rsidR="00795C00">
        <w:rPr>
          <w:rFonts w:cs="Times New Roman"/>
        </w:rPr>
        <w:t>using infusion pump</w:t>
      </w:r>
      <w:r w:rsidR="00C760BC">
        <w:rPr>
          <w:rFonts w:cs="Times New Roman"/>
        </w:rPr>
        <w:t>s</w:t>
      </w:r>
      <w:r w:rsidR="00795C00">
        <w:rPr>
          <w:rFonts w:cs="Times New Roman"/>
        </w:rPr>
        <w:t xml:space="preserve">. </w:t>
      </w:r>
      <w:r w:rsidR="007724F4">
        <w:rPr>
          <w:rFonts w:cs="Times New Roman"/>
        </w:rPr>
        <w:t>The</w:t>
      </w:r>
      <w:r w:rsidR="00C760BC">
        <w:rPr>
          <w:rFonts w:cs="Times New Roman"/>
        </w:rPr>
        <w:t xml:space="preserve">se medical devices </w:t>
      </w:r>
      <w:r w:rsidR="007724F4">
        <w:rPr>
          <w:rFonts w:cs="Times New Roman"/>
        </w:rPr>
        <w:t>consist of a main pump PC unit (the brain) and interlocking modules or channels</w:t>
      </w:r>
      <w:r w:rsidR="00E20C4B">
        <w:rPr>
          <w:rFonts w:cs="Times New Roman"/>
        </w:rPr>
        <w:t>,</w:t>
      </w:r>
      <w:r w:rsidR="007724F4">
        <w:rPr>
          <w:rFonts w:cs="Times New Roman"/>
        </w:rPr>
        <w:t xml:space="preserve"> in which the IV tubing is contained. </w:t>
      </w:r>
      <w:r w:rsidR="00114C24">
        <w:rPr>
          <w:rFonts w:cs="Times New Roman"/>
        </w:rPr>
        <w:t xml:space="preserve"> </w:t>
      </w:r>
      <w:r w:rsidR="00650523">
        <w:rPr>
          <w:rFonts w:cs="Times New Roman"/>
        </w:rPr>
        <w:t>The infusion pumps allow</w:t>
      </w:r>
      <w:r w:rsidR="00114C24">
        <w:rPr>
          <w:rFonts w:cs="Times New Roman"/>
        </w:rPr>
        <w:t xml:space="preserve"> </w:t>
      </w:r>
      <w:r w:rsidR="00BA024C">
        <w:rPr>
          <w:rFonts w:cs="Times New Roman"/>
        </w:rPr>
        <w:t>deliver</w:t>
      </w:r>
      <w:r w:rsidR="00650523">
        <w:rPr>
          <w:rFonts w:cs="Times New Roman"/>
        </w:rPr>
        <w:t>y of</w:t>
      </w:r>
      <w:r w:rsidR="00BA024C">
        <w:rPr>
          <w:rFonts w:cs="Times New Roman"/>
        </w:rPr>
        <w:t xml:space="preserve"> IV fluids </w:t>
      </w:r>
      <w:r w:rsidR="00FD51B2">
        <w:rPr>
          <w:rFonts w:cs="Times New Roman"/>
        </w:rPr>
        <w:t xml:space="preserve">in a volume-controlled manner, keeping </w:t>
      </w:r>
      <w:r w:rsidR="007724F4">
        <w:rPr>
          <w:rFonts w:cs="Times New Roman"/>
        </w:rPr>
        <w:t xml:space="preserve">the </w:t>
      </w:r>
      <w:r w:rsidR="00FD51B2">
        <w:rPr>
          <w:rFonts w:cs="Times New Roman"/>
        </w:rPr>
        <w:t>medication side effects to a minimum and prevent</w:t>
      </w:r>
      <w:r w:rsidR="00C760BC">
        <w:rPr>
          <w:rFonts w:cs="Times New Roman"/>
        </w:rPr>
        <w:t xml:space="preserve">ing the </w:t>
      </w:r>
      <w:r w:rsidR="00FD51B2">
        <w:rPr>
          <w:rFonts w:cs="Times New Roman"/>
        </w:rPr>
        <w:t xml:space="preserve">medication errors. </w:t>
      </w:r>
      <w:r w:rsidR="00C760BC">
        <w:rPr>
          <w:rFonts w:cs="Times New Roman"/>
        </w:rPr>
        <w:t>Prior an intravenous medication administration the nurse must perform a c</w:t>
      </w:r>
      <w:r w:rsidR="00795C00">
        <w:rPr>
          <w:rFonts w:cs="Times New Roman"/>
        </w:rPr>
        <w:t>areful review of the</w:t>
      </w:r>
      <w:r w:rsidR="00C760BC">
        <w:rPr>
          <w:rFonts w:cs="Times New Roman"/>
        </w:rPr>
        <w:t xml:space="preserve"> physician order, pharmacy recommendations in the medication administration </w:t>
      </w:r>
      <w:r w:rsidR="005C7F3E">
        <w:rPr>
          <w:rFonts w:cs="Times New Roman"/>
        </w:rPr>
        <w:t>record</w:t>
      </w:r>
      <w:r w:rsidR="00C760BC">
        <w:rPr>
          <w:rFonts w:cs="Times New Roman"/>
        </w:rPr>
        <w:t xml:space="preserve">, and medication </w:t>
      </w:r>
      <w:r w:rsidR="00795C00">
        <w:rPr>
          <w:rFonts w:cs="Times New Roman"/>
        </w:rPr>
        <w:t>compatibility with mainten</w:t>
      </w:r>
      <w:r w:rsidR="005E57F9">
        <w:rPr>
          <w:rFonts w:cs="Times New Roman"/>
        </w:rPr>
        <w:t>an</w:t>
      </w:r>
      <w:r w:rsidR="00795C00">
        <w:rPr>
          <w:rFonts w:cs="Times New Roman"/>
        </w:rPr>
        <w:t>ce fluids</w:t>
      </w:r>
      <w:r w:rsidR="0080677F">
        <w:rPr>
          <w:rFonts w:cs="Times New Roman"/>
        </w:rPr>
        <w:t xml:space="preserve"> using</w:t>
      </w:r>
      <w:r w:rsidR="00795C00">
        <w:rPr>
          <w:rFonts w:cs="Times New Roman"/>
        </w:rPr>
        <w:t xml:space="preserve"> an approved medication drug guide</w:t>
      </w:r>
      <w:r w:rsidR="00C760BC">
        <w:rPr>
          <w:rFonts w:cs="Times New Roman"/>
        </w:rPr>
        <w:t>.</w:t>
      </w:r>
      <w:r>
        <w:rPr>
          <w:rFonts w:cs="Times New Roman"/>
        </w:rPr>
        <w:t xml:space="preserve"> </w:t>
      </w:r>
    </w:p>
    <w:p w14:paraId="7774ED36" w14:textId="77777777" w:rsidR="00B55108" w:rsidRDefault="00B55108" w:rsidP="009238DD">
      <w:pPr>
        <w:rPr>
          <w:rFonts w:cs="Times New Roman"/>
          <w:highlight w:val="yellow"/>
        </w:rPr>
      </w:pPr>
    </w:p>
    <w:p w14:paraId="307EA4B2" w14:textId="7C962B07" w:rsidR="00844EBC" w:rsidRPr="005A21BB" w:rsidRDefault="00844EBC" w:rsidP="009238DD">
      <w:pPr>
        <w:rPr>
          <w:highlight w:val="yellow"/>
        </w:rPr>
      </w:pPr>
      <w:r w:rsidRPr="00B27EF9">
        <w:rPr>
          <w:rFonts w:cs="Times New Roman"/>
        </w:rPr>
        <w:t xml:space="preserve">This video describes the approach to </w:t>
      </w:r>
      <w:r w:rsidR="00B27EF9" w:rsidRPr="00B27EF9">
        <w:rPr>
          <w:rFonts w:cs="Times New Roman"/>
        </w:rPr>
        <w:t xml:space="preserve">administer primary intermittent intravenous infusion medications </w:t>
      </w:r>
      <w:r w:rsidRPr="00B27EF9">
        <w:rPr>
          <w:rFonts w:cs="Times New Roman"/>
        </w:rPr>
        <w:t>usin</w:t>
      </w:r>
      <w:r w:rsidR="00B55108">
        <w:rPr>
          <w:rFonts w:cs="Times New Roman"/>
        </w:rPr>
        <w:t>g an</w:t>
      </w:r>
      <w:r w:rsidR="00E20C4B">
        <w:rPr>
          <w:rFonts w:cs="Times New Roman"/>
        </w:rPr>
        <w:t xml:space="preserve"> intravenous infusion pump. We </w:t>
      </w:r>
      <w:r w:rsidR="00B55108">
        <w:rPr>
          <w:rFonts w:cs="Times New Roman"/>
        </w:rPr>
        <w:t xml:space="preserve">will review </w:t>
      </w:r>
      <w:r w:rsidRPr="00B27EF9">
        <w:rPr>
          <w:rFonts w:cs="Times New Roman"/>
        </w:rPr>
        <w:t xml:space="preserve">acquiring </w:t>
      </w:r>
      <w:r w:rsidR="00E20C4B">
        <w:rPr>
          <w:rFonts w:cs="Times New Roman"/>
        </w:rPr>
        <w:t xml:space="preserve">the </w:t>
      </w:r>
      <w:r w:rsidR="00B27EF9" w:rsidRPr="00B27EF9">
        <w:rPr>
          <w:rFonts w:cs="Times New Roman"/>
        </w:rPr>
        <w:t>primary intermittent intravenous infusion medication</w:t>
      </w:r>
      <w:r w:rsidRPr="00B27EF9">
        <w:rPr>
          <w:rFonts w:cs="Times New Roman"/>
        </w:rPr>
        <w:t xml:space="preserve">, priming the </w:t>
      </w:r>
      <w:r w:rsidR="00B27EF9" w:rsidRPr="00B27EF9">
        <w:rPr>
          <w:rFonts w:cs="Times New Roman"/>
        </w:rPr>
        <w:t xml:space="preserve">intravenous </w:t>
      </w:r>
      <w:r w:rsidRPr="00B27EF9">
        <w:rPr>
          <w:rFonts w:cs="Times New Roman"/>
        </w:rPr>
        <w:t xml:space="preserve">tubing, preparing the patient and </w:t>
      </w:r>
      <w:r w:rsidR="001209A0">
        <w:rPr>
          <w:rFonts w:cs="Times New Roman"/>
        </w:rPr>
        <w:t xml:space="preserve">programming the infusion pump. </w:t>
      </w:r>
      <w:r w:rsidRPr="00B27EF9">
        <w:rPr>
          <w:rFonts w:cs="Times New Roman"/>
        </w:rPr>
        <w:t xml:space="preserve">While the procedure outlines the steps for a specific brand of infusion pumps, the general concepts and principles </w:t>
      </w:r>
      <w:r w:rsidR="0054730D">
        <w:rPr>
          <w:rFonts w:cs="Times New Roman"/>
        </w:rPr>
        <w:t>remain the same,</w:t>
      </w:r>
      <w:r w:rsidRPr="00B27EF9">
        <w:rPr>
          <w:rFonts w:cs="Times New Roman"/>
        </w:rPr>
        <w:t xml:space="preserve"> although the steps may vary slightly from brand to brand.</w:t>
      </w:r>
    </w:p>
    <w:p w14:paraId="20449A9D" w14:textId="77777777" w:rsidR="00844EBC" w:rsidRPr="00D23BF1" w:rsidRDefault="00844EBC" w:rsidP="009238DD">
      <w:pPr>
        <w:rPr>
          <w:rFonts w:cs="Times New Roman"/>
        </w:rPr>
      </w:pPr>
    </w:p>
    <w:p w14:paraId="4FE21C3F" w14:textId="4A959A7B" w:rsidR="009238DD" w:rsidRDefault="009238DD" w:rsidP="009238DD">
      <w:pPr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Procedure</w:t>
      </w:r>
    </w:p>
    <w:p w14:paraId="306276A7" w14:textId="77777777" w:rsidR="009238DD" w:rsidRPr="00D23BF1" w:rsidRDefault="009238DD" w:rsidP="009238DD">
      <w:pPr>
        <w:rPr>
          <w:rFonts w:cs="Times New Roman"/>
          <w:sz w:val="28"/>
        </w:rPr>
      </w:pPr>
    </w:p>
    <w:p w14:paraId="4C6EAF5F" w14:textId="77777777" w:rsidR="009238DD" w:rsidRPr="00D23BF1" w:rsidRDefault="009238DD" w:rsidP="009238DD">
      <w:pPr>
        <w:rPr>
          <w:rFonts w:cs="Times New Roman"/>
        </w:rPr>
      </w:pPr>
      <w:r w:rsidRPr="00D23BF1">
        <w:rPr>
          <w:rFonts w:cs="Times New Roman"/>
        </w:rPr>
        <w:t>1. General procedure considerations (review in the room, with the patient).</w:t>
      </w:r>
    </w:p>
    <w:p w14:paraId="4D4AAD06" w14:textId="77777777" w:rsidR="009238DD" w:rsidRPr="00D23BF1" w:rsidRDefault="009238DD" w:rsidP="009238DD">
      <w:pPr>
        <w:rPr>
          <w:rFonts w:cs="Times New Roman"/>
        </w:rPr>
      </w:pPr>
    </w:p>
    <w:p w14:paraId="44DC8D08" w14:textId="56918359" w:rsidR="009238DD" w:rsidRPr="00D23BF1" w:rsidRDefault="009238DD" w:rsidP="009238DD">
      <w:pPr>
        <w:rPr>
          <w:rFonts w:cs="Times New Roman"/>
        </w:rPr>
      </w:pPr>
      <w:r w:rsidRPr="00D23BF1">
        <w:rPr>
          <w:rFonts w:cs="Times New Roman"/>
        </w:rPr>
        <w:t>1.1 Upon first entering the patient’s room, wash hands with soap and warm water</w:t>
      </w:r>
      <w:r w:rsidR="001D5295">
        <w:rPr>
          <w:rFonts w:cs="Times New Roman"/>
        </w:rPr>
        <w:t xml:space="preserve"> or with hand sanitizers using </w:t>
      </w:r>
      <w:r w:rsidRPr="00D23BF1">
        <w:rPr>
          <w:rFonts w:cs="Times New Roman"/>
        </w:rPr>
        <w:t xml:space="preserve">vigorous friction for at least 20 seconds. </w:t>
      </w:r>
    </w:p>
    <w:p w14:paraId="5C1B3B2E" w14:textId="77777777" w:rsidR="009238DD" w:rsidRPr="00D23BF1" w:rsidRDefault="009238DD" w:rsidP="009238DD">
      <w:pPr>
        <w:rPr>
          <w:rFonts w:cs="Times New Roman"/>
        </w:rPr>
      </w:pPr>
    </w:p>
    <w:p w14:paraId="7464C74B" w14:textId="4DA1A5E9" w:rsidR="001D5295" w:rsidRPr="00D23BF1" w:rsidRDefault="00343306" w:rsidP="001D5295">
      <w:pPr>
        <w:rPr>
          <w:rFonts w:cs="Times New Roman"/>
        </w:rPr>
      </w:pPr>
      <w:r w:rsidRPr="00D23BF1">
        <w:rPr>
          <w:rFonts w:cs="Times New Roman"/>
        </w:rPr>
        <w:lastRenderedPageBreak/>
        <w:t xml:space="preserve">1.2 </w:t>
      </w:r>
      <w:r w:rsidR="001D5295">
        <w:rPr>
          <w:rFonts w:cs="Times New Roman"/>
        </w:rPr>
        <w:t>C</w:t>
      </w:r>
      <w:r w:rsidR="001D5295" w:rsidRPr="00D23BF1">
        <w:rPr>
          <w:rFonts w:cs="Times New Roman"/>
        </w:rPr>
        <w:t>onfirm that the patient require</w:t>
      </w:r>
      <w:r w:rsidR="001D5295">
        <w:rPr>
          <w:rFonts w:cs="Times New Roman"/>
        </w:rPr>
        <w:t>s</w:t>
      </w:r>
      <w:r w:rsidR="001D5295" w:rsidRPr="00D23BF1">
        <w:rPr>
          <w:rFonts w:cs="Times New Roman"/>
        </w:rPr>
        <w:t xml:space="preserve"> </w:t>
      </w:r>
      <w:r w:rsidR="001D5295">
        <w:rPr>
          <w:rFonts w:cs="Times New Roman"/>
        </w:rPr>
        <w:t>administration of the primary intermittent intravenous medication infusion (hereto referred to as “IV infusion medication”) in the p</w:t>
      </w:r>
      <w:r w:rsidR="00167D32">
        <w:rPr>
          <w:rFonts w:cs="Times New Roman"/>
        </w:rPr>
        <w:t>atient electronic health record</w:t>
      </w:r>
      <w:r w:rsidR="001D5295">
        <w:rPr>
          <w:rFonts w:cs="Times New Roman"/>
        </w:rPr>
        <w:t xml:space="preserve">. </w:t>
      </w:r>
    </w:p>
    <w:p w14:paraId="593E90B0" w14:textId="77777777" w:rsidR="001D5295" w:rsidRPr="00D23BF1" w:rsidRDefault="001D5295" w:rsidP="001D5295">
      <w:pPr>
        <w:rPr>
          <w:rFonts w:cs="Times New Roman"/>
        </w:rPr>
      </w:pPr>
    </w:p>
    <w:p w14:paraId="248D0609" w14:textId="16EEE60C" w:rsidR="00343306" w:rsidRDefault="001D5295" w:rsidP="00343306">
      <w:pPr>
        <w:rPr>
          <w:rFonts w:cs="Times New Roman"/>
        </w:rPr>
      </w:pPr>
      <w:r>
        <w:rPr>
          <w:rFonts w:cs="Times New Roman"/>
        </w:rPr>
        <w:t>R</w:t>
      </w:r>
      <w:r w:rsidR="00343306" w:rsidRPr="00D23BF1">
        <w:rPr>
          <w:rFonts w:cs="Times New Roman"/>
        </w:rPr>
        <w:t>eview the patient’s medical history</w:t>
      </w:r>
      <w:r w:rsidR="00343306">
        <w:rPr>
          <w:rFonts w:cs="Times New Roman"/>
        </w:rPr>
        <w:t xml:space="preserve">, allergies, admitting diagnosis, current conditions and oral intake ability.  This review is conducted to </w:t>
      </w:r>
      <w:r w:rsidR="00DA1D4B">
        <w:rPr>
          <w:rStyle w:val="CommentReference"/>
        </w:rPr>
        <w:commentReference w:id="0"/>
      </w:r>
    </w:p>
    <w:p w14:paraId="52D3F949" w14:textId="77777777" w:rsidR="00343306" w:rsidRPr="00D23BF1" w:rsidRDefault="00343306" w:rsidP="00343306">
      <w:pPr>
        <w:rPr>
          <w:rFonts w:cs="Times New Roman"/>
        </w:rPr>
      </w:pPr>
    </w:p>
    <w:p w14:paraId="7E8244AE" w14:textId="580B5E90" w:rsidR="005E4A5A" w:rsidRPr="00D23BF1" w:rsidRDefault="001D5295" w:rsidP="00343306">
      <w:pPr>
        <w:rPr>
          <w:rFonts w:cs="Times New Roman"/>
        </w:rPr>
      </w:pPr>
      <w:r>
        <w:rPr>
          <w:rFonts w:cs="Times New Roman"/>
        </w:rPr>
        <w:t xml:space="preserve">1.3 Review the patient’s Medication Administration Record </w:t>
      </w:r>
      <w:r w:rsidR="00343306" w:rsidRPr="00D23BF1">
        <w:rPr>
          <w:rFonts w:cs="Times New Roman"/>
        </w:rPr>
        <w:t xml:space="preserve">for </w:t>
      </w:r>
      <w:r w:rsidR="00343306">
        <w:rPr>
          <w:rFonts w:cs="Times New Roman"/>
        </w:rPr>
        <w:t xml:space="preserve">maintenance </w:t>
      </w:r>
      <w:r w:rsidR="00A77B07">
        <w:rPr>
          <w:rFonts w:cs="Times New Roman"/>
        </w:rPr>
        <w:t>IV fluid</w:t>
      </w:r>
      <w:r w:rsidR="000C5211">
        <w:rPr>
          <w:rFonts w:cs="Times New Roman"/>
        </w:rPr>
        <w:t xml:space="preserve"> </w:t>
      </w:r>
      <w:r w:rsidR="00343306">
        <w:rPr>
          <w:rFonts w:cs="Times New Roman"/>
        </w:rPr>
        <w:t xml:space="preserve">and </w:t>
      </w:r>
      <w:r w:rsidR="000C5211">
        <w:rPr>
          <w:rFonts w:cs="Times New Roman"/>
        </w:rPr>
        <w:t xml:space="preserve">IV </w:t>
      </w:r>
      <w:r w:rsidR="00A77B07">
        <w:rPr>
          <w:rFonts w:cs="Times New Roman"/>
        </w:rPr>
        <w:t xml:space="preserve">infusion </w:t>
      </w:r>
      <w:r w:rsidR="00343306">
        <w:rPr>
          <w:rFonts w:cs="Times New Roman"/>
        </w:rPr>
        <w:t xml:space="preserve">medication orders, including the type of </w:t>
      </w:r>
      <w:r w:rsidR="00A77B07">
        <w:rPr>
          <w:rFonts w:cs="Times New Roman"/>
        </w:rPr>
        <w:t xml:space="preserve">IV infusion </w:t>
      </w:r>
      <w:r w:rsidR="00343306">
        <w:rPr>
          <w:rFonts w:cs="Times New Roman"/>
        </w:rPr>
        <w:t xml:space="preserve">medication ordered, </w:t>
      </w:r>
      <w:r w:rsidR="00A77B07">
        <w:rPr>
          <w:rFonts w:cs="Times New Roman"/>
        </w:rPr>
        <w:t xml:space="preserve">type of </w:t>
      </w:r>
      <w:r w:rsidR="00343306">
        <w:rPr>
          <w:rFonts w:cs="Times New Roman"/>
        </w:rPr>
        <w:t xml:space="preserve">maintenance IV fluid, compatibility of the </w:t>
      </w:r>
      <w:r w:rsidR="00A77B07">
        <w:rPr>
          <w:rFonts w:cs="Times New Roman"/>
        </w:rPr>
        <w:t>IV</w:t>
      </w:r>
      <w:r w:rsidR="00343306">
        <w:rPr>
          <w:rFonts w:cs="Times New Roman"/>
        </w:rPr>
        <w:t xml:space="preserve"> </w:t>
      </w:r>
      <w:r w:rsidR="00A77B07">
        <w:rPr>
          <w:rFonts w:cs="Times New Roman"/>
        </w:rPr>
        <w:t xml:space="preserve">infusion </w:t>
      </w:r>
      <w:r w:rsidR="00343306">
        <w:rPr>
          <w:rFonts w:cs="Times New Roman"/>
        </w:rPr>
        <w:t xml:space="preserve">medication and the </w:t>
      </w:r>
      <w:r w:rsidR="00A77B07">
        <w:rPr>
          <w:rFonts w:cs="Times New Roman"/>
        </w:rPr>
        <w:t xml:space="preserve">maintenance IV </w:t>
      </w:r>
      <w:r w:rsidR="00343306">
        <w:rPr>
          <w:rFonts w:cs="Times New Roman"/>
        </w:rPr>
        <w:t xml:space="preserve">fluid, and </w:t>
      </w:r>
      <w:r w:rsidR="00A77B07">
        <w:rPr>
          <w:rFonts w:cs="Times New Roman"/>
        </w:rPr>
        <w:t xml:space="preserve">the </w:t>
      </w:r>
      <w:r w:rsidR="00343306">
        <w:rPr>
          <w:rFonts w:cs="Times New Roman"/>
        </w:rPr>
        <w:t xml:space="preserve">rate of </w:t>
      </w:r>
      <w:r w:rsidR="00A77B07">
        <w:rPr>
          <w:rFonts w:cs="Times New Roman"/>
        </w:rPr>
        <w:t>IV</w:t>
      </w:r>
      <w:r w:rsidR="00977D20">
        <w:rPr>
          <w:rFonts w:cs="Times New Roman"/>
        </w:rPr>
        <w:t xml:space="preserve"> </w:t>
      </w:r>
      <w:r w:rsidR="00A77B07">
        <w:rPr>
          <w:rFonts w:cs="Times New Roman"/>
        </w:rPr>
        <w:t xml:space="preserve">infusion </w:t>
      </w:r>
      <w:r w:rsidR="00977D20">
        <w:rPr>
          <w:rFonts w:cs="Times New Roman"/>
        </w:rPr>
        <w:t xml:space="preserve">medication </w:t>
      </w:r>
      <w:r w:rsidR="00343306">
        <w:rPr>
          <w:rFonts w:cs="Times New Roman"/>
        </w:rPr>
        <w:t xml:space="preserve">administration. </w:t>
      </w:r>
      <w:commentRangeStart w:id="1"/>
      <w:r w:rsidR="00343306">
        <w:rPr>
          <w:rFonts w:cs="Times New Roman"/>
        </w:rPr>
        <w:t xml:space="preserve">The </w:t>
      </w:r>
      <w:r w:rsidR="00A77B07">
        <w:rPr>
          <w:rFonts w:cs="Times New Roman"/>
        </w:rPr>
        <w:t>IV</w:t>
      </w:r>
      <w:r w:rsidR="00977D20">
        <w:rPr>
          <w:rFonts w:cs="Times New Roman"/>
        </w:rPr>
        <w:t xml:space="preserve"> </w:t>
      </w:r>
      <w:r w:rsidR="00A77B07">
        <w:rPr>
          <w:rFonts w:cs="Times New Roman"/>
        </w:rPr>
        <w:t xml:space="preserve">infusion </w:t>
      </w:r>
      <w:r w:rsidR="00343306">
        <w:rPr>
          <w:rFonts w:cs="Times New Roman"/>
        </w:rPr>
        <w:t>medication</w:t>
      </w:r>
      <w:r w:rsidR="001C6913">
        <w:rPr>
          <w:rFonts w:cs="Times New Roman"/>
        </w:rPr>
        <w:t xml:space="preserve"> review</w:t>
      </w:r>
      <w:r w:rsidR="00343306">
        <w:rPr>
          <w:rFonts w:cs="Times New Roman"/>
        </w:rPr>
        <w:t xml:space="preserve">, </w:t>
      </w:r>
      <w:r w:rsidR="00A77B07">
        <w:rPr>
          <w:rFonts w:cs="Times New Roman"/>
        </w:rPr>
        <w:t xml:space="preserve">IV infusion medication </w:t>
      </w:r>
      <w:r w:rsidR="00343306">
        <w:rPr>
          <w:rFonts w:cs="Times New Roman"/>
        </w:rPr>
        <w:t>administration rate</w:t>
      </w:r>
      <w:r w:rsidR="001C6913">
        <w:rPr>
          <w:rFonts w:cs="Times New Roman"/>
        </w:rPr>
        <w:t>, and compatibility</w:t>
      </w:r>
      <w:r w:rsidR="00A77B07">
        <w:rPr>
          <w:rFonts w:cs="Times New Roman"/>
        </w:rPr>
        <w:t xml:space="preserve"> of the IV infusion medication</w:t>
      </w:r>
      <w:r w:rsidR="001C6913">
        <w:rPr>
          <w:rFonts w:cs="Times New Roman"/>
        </w:rPr>
        <w:t xml:space="preserve"> with the maintenance </w:t>
      </w:r>
      <w:r w:rsidR="00A77B07">
        <w:rPr>
          <w:rFonts w:cs="Times New Roman"/>
        </w:rPr>
        <w:t>IV</w:t>
      </w:r>
      <w:r w:rsidR="001C6913">
        <w:rPr>
          <w:rFonts w:cs="Times New Roman"/>
        </w:rPr>
        <w:t xml:space="preserve"> fluids</w:t>
      </w:r>
      <w:r w:rsidR="00343306">
        <w:rPr>
          <w:rFonts w:cs="Times New Roman"/>
        </w:rPr>
        <w:t xml:space="preserve"> must be verified </w:t>
      </w:r>
      <w:r w:rsidR="00A1644E">
        <w:rPr>
          <w:rFonts w:cs="Times New Roman"/>
        </w:rPr>
        <w:t xml:space="preserve">in an approved medication administration guide </w:t>
      </w:r>
      <w:r w:rsidR="00343306">
        <w:rPr>
          <w:rFonts w:cs="Times New Roman"/>
        </w:rPr>
        <w:t xml:space="preserve">prior to administering the </w:t>
      </w:r>
      <w:r w:rsidR="00A77B07">
        <w:rPr>
          <w:rFonts w:cs="Times New Roman"/>
        </w:rPr>
        <w:t>IV</w:t>
      </w:r>
      <w:r w:rsidR="001C6913">
        <w:rPr>
          <w:rFonts w:cs="Times New Roman"/>
        </w:rPr>
        <w:t xml:space="preserve"> </w:t>
      </w:r>
      <w:r w:rsidR="00343306">
        <w:rPr>
          <w:rFonts w:cs="Times New Roman"/>
        </w:rPr>
        <w:t>medication.</w:t>
      </w:r>
      <w:r w:rsidR="00A1644E">
        <w:rPr>
          <w:rFonts w:cs="Times New Roman"/>
        </w:rPr>
        <w:t xml:space="preserve"> </w:t>
      </w:r>
      <w:commentRangeEnd w:id="1"/>
      <w:r w:rsidR="00DA1D4B">
        <w:rPr>
          <w:rStyle w:val="CommentReference"/>
        </w:rPr>
        <w:commentReference w:id="1"/>
      </w:r>
      <w:r w:rsidR="00A1644E">
        <w:rPr>
          <w:rFonts w:cs="Times New Roman"/>
        </w:rPr>
        <w:t>For example</w:t>
      </w:r>
      <w:r>
        <w:rPr>
          <w:rFonts w:cs="Times New Roman"/>
        </w:rPr>
        <w:t xml:space="preserve">, </w:t>
      </w:r>
      <w:r w:rsidR="00A1644E">
        <w:rPr>
          <w:rFonts w:cs="Times New Roman"/>
        </w:rPr>
        <w:t>Phenytoin is incompatible with all solutions containing dextrose and most other medications</w:t>
      </w:r>
      <w:ins w:id="2" w:author="Dipesh Navani" w:date="2016-01-05T11:53:00Z">
        <w:r w:rsidR="00DA1D4B">
          <w:rPr>
            <w:rFonts w:cs="Times New Roman"/>
          </w:rPr>
          <w:t xml:space="preserve">. </w:t>
        </w:r>
      </w:ins>
      <w:del w:id="3" w:author="Dipesh Navani" w:date="2016-01-05T11:53:00Z">
        <w:r w:rsidR="00A1644E" w:rsidDel="00DA1D4B">
          <w:rPr>
            <w:rFonts w:cs="Times New Roman"/>
          </w:rPr>
          <w:delText>, t</w:delText>
        </w:r>
      </w:del>
      <w:ins w:id="4" w:author="Dipesh Navani" w:date="2016-01-05T11:53:00Z">
        <w:r w:rsidR="00DA1D4B">
          <w:rPr>
            <w:rFonts w:cs="Times New Roman"/>
          </w:rPr>
          <w:t>T</w:t>
        </w:r>
      </w:ins>
      <w:r w:rsidR="00A1644E">
        <w:rPr>
          <w:rFonts w:cs="Times New Roman"/>
        </w:rPr>
        <w:t>herefore</w:t>
      </w:r>
      <w:r>
        <w:rPr>
          <w:rFonts w:cs="Times New Roman"/>
        </w:rPr>
        <w:t xml:space="preserve"> it </w:t>
      </w:r>
      <w:r w:rsidR="00A1644E">
        <w:rPr>
          <w:rFonts w:cs="Times New Roman"/>
        </w:rPr>
        <w:t xml:space="preserve">should be delivered as a primary intermittent infusion. </w:t>
      </w:r>
    </w:p>
    <w:p w14:paraId="4AAACAD3" w14:textId="77777777" w:rsidR="00343306" w:rsidRPr="00D23BF1" w:rsidRDefault="00343306" w:rsidP="00343306">
      <w:pPr>
        <w:rPr>
          <w:rFonts w:cs="Times New Roman"/>
        </w:rPr>
      </w:pPr>
    </w:p>
    <w:p w14:paraId="1533D9D2" w14:textId="31BEFA2E" w:rsidR="00343306" w:rsidRPr="00D23BF1" w:rsidRDefault="001D5295" w:rsidP="00343306">
      <w:pPr>
        <w:rPr>
          <w:rFonts w:cs="Times New Roman"/>
        </w:rPr>
      </w:pPr>
      <w:r>
        <w:rPr>
          <w:rFonts w:cs="Times New Roman"/>
        </w:rPr>
        <w:t>1.4</w:t>
      </w:r>
      <w:r w:rsidR="00343306" w:rsidRPr="00D23BF1">
        <w:rPr>
          <w:rFonts w:cs="Times New Roman"/>
        </w:rPr>
        <w:t xml:space="preserve"> Leave the patient’s room, wash hands as described above (1.1). </w:t>
      </w:r>
    </w:p>
    <w:p w14:paraId="0138069D" w14:textId="77777777" w:rsidR="00343306" w:rsidRPr="00D23BF1" w:rsidRDefault="00343306" w:rsidP="00343306">
      <w:pPr>
        <w:rPr>
          <w:rFonts w:cs="Times New Roman"/>
        </w:rPr>
      </w:pPr>
    </w:p>
    <w:p w14:paraId="5D6266C9" w14:textId="3FF43FA5" w:rsidR="00343306" w:rsidRDefault="00343306" w:rsidP="00343306">
      <w:pPr>
        <w:rPr>
          <w:rFonts w:cs="Times New Roman"/>
        </w:rPr>
      </w:pPr>
      <w:r w:rsidRPr="00D23BF1">
        <w:rPr>
          <w:rFonts w:cs="Times New Roman"/>
        </w:rPr>
        <w:t xml:space="preserve">2. </w:t>
      </w:r>
      <w:r w:rsidR="001D5295">
        <w:rPr>
          <w:rFonts w:cs="Times New Roman"/>
        </w:rPr>
        <w:t xml:space="preserve">In the medication preparation area </w:t>
      </w:r>
      <w:r>
        <w:rPr>
          <w:rFonts w:cs="Times New Roman"/>
        </w:rPr>
        <w:t xml:space="preserve">acquire the ordered </w:t>
      </w:r>
      <w:r w:rsidR="00A77B07">
        <w:rPr>
          <w:rFonts w:cs="Times New Roman"/>
        </w:rPr>
        <w:t>IV</w:t>
      </w:r>
      <w:r w:rsidR="00C75062">
        <w:rPr>
          <w:rFonts w:cs="Times New Roman"/>
        </w:rPr>
        <w:t xml:space="preserve"> </w:t>
      </w:r>
      <w:r w:rsidR="00A77B07">
        <w:rPr>
          <w:rFonts w:cs="Times New Roman"/>
        </w:rPr>
        <w:t xml:space="preserve">infusion </w:t>
      </w:r>
      <w:r>
        <w:rPr>
          <w:rFonts w:cs="Times New Roman"/>
        </w:rPr>
        <w:t xml:space="preserve">medication and complete </w:t>
      </w:r>
      <w:r w:rsidRPr="00842E3E">
        <w:rPr>
          <w:rFonts w:cs="Times New Roman"/>
        </w:rPr>
        <w:t xml:space="preserve">the first safety check </w:t>
      </w:r>
      <w:del w:id="5" w:author="Dipesh Navani" w:date="2016-01-05T11:53:00Z">
        <w:r w:rsidRPr="00842E3E" w:rsidDel="00DA1D4B">
          <w:rPr>
            <w:rFonts w:cs="Times New Roman"/>
          </w:rPr>
          <w:delText xml:space="preserve">using </w:delText>
        </w:r>
      </w:del>
      <w:ins w:id="6" w:author="Dipesh Navani" w:date="2016-01-05T11:53:00Z">
        <w:r w:rsidR="00DA1D4B" w:rsidRPr="00487AB5">
          <w:rPr>
            <w:rFonts w:cs="Times New Roman"/>
          </w:rPr>
          <w:t xml:space="preserve">adhering to </w:t>
        </w:r>
      </w:ins>
      <w:r w:rsidRPr="00487AB5">
        <w:rPr>
          <w:rFonts w:cs="Times New Roman"/>
        </w:rPr>
        <w:t>the 5 rights of medication administration (Refer to the video “</w:t>
      </w:r>
      <w:r w:rsidRPr="00842E3E">
        <w:rPr>
          <w:rFonts w:cs="Times New Roman"/>
        </w:rPr>
        <w:t xml:space="preserve">Safety Checks </w:t>
      </w:r>
      <w:r w:rsidR="00C75062" w:rsidRPr="00842E3E">
        <w:rPr>
          <w:rFonts w:cs="Times New Roman"/>
        </w:rPr>
        <w:t xml:space="preserve">and Five Rights of Medication Administration </w:t>
      </w:r>
      <w:r w:rsidRPr="00842E3E">
        <w:rPr>
          <w:rFonts w:cs="Times New Roman"/>
        </w:rPr>
        <w:t>for Acquiring Medications from a Medication Dispensing Device).</w:t>
      </w:r>
    </w:p>
    <w:p w14:paraId="12C3577D" w14:textId="77777777" w:rsidR="009230CB" w:rsidRDefault="009230CB" w:rsidP="009238DD">
      <w:pPr>
        <w:rPr>
          <w:rFonts w:cs="Times New Roman"/>
        </w:rPr>
      </w:pPr>
    </w:p>
    <w:p w14:paraId="7A419538" w14:textId="590CF1A1" w:rsidR="009230CB" w:rsidRDefault="009230CB" w:rsidP="009230CB">
      <w:pPr>
        <w:rPr>
          <w:rFonts w:cs="Times New Roman"/>
        </w:rPr>
      </w:pPr>
      <w:r>
        <w:rPr>
          <w:rFonts w:cs="Times New Roman"/>
        </w:rPr>
        <w:t xml:space="preserve">3. Acquire infusion pump </w:t>
      </w:r>
      <w:r w:rsidR="004B7FAB">
        <w:rPr>
          <w:rFonts w:cs="Times New Roman"/>
        </w:rPr>
        <w:t>intravenous</w:t>
      </w:r>
      <w:r>
        <w:rPr>
          <w:rFonts w:cs="Times New Roman"/>
        </w:rPr>
        <w:t xml:space="preserve"> tubing</w:t>
      </w:r>
      <w:r w:rsidR="00A77B07">
        <w:rPr>
          <w:rFonts w:cs="Times New Roman"/>
        </w:rPr>
        <w:t xml:space="preserve"> (hereto referred to as “IV tubing”)</w:t>
      </w:r>
      <w:r w:rsidR="00640D8B">
        <w:rPr>
          <w:rFonts w:cs="Times New Roman"/>
        </w:rPr>
        <w:t>.</w:t>
      </w:r>
    </w:p>
    <w:p w14:paraId="62489778" w14:textId="77777777" w:rsidR="00640D8B" w:rsidRDefault="00640D8B" w:rsidP="009230CB">
      <w:pPr>
        <w:rPr>
          <w:rFonts w:cs="Times New Roman"/>
        </w:rPr>
      </w:pPr>
    </w:p>
    <w:p w14:paraId="410680FA" w14:textId="6BE9ECE2" w:rsidR="009230CB" w:rsidRDefault="009230CB" w:rsidP="009230CB">
      <w:pPr>
        <w:rPr>
          <w:rFonts w:cs="Times New Roman"/>
        </w:rPr>
      </w:pPr>
      <w:r>
        <w:rPr>
          <w:rFonts w:cs="Times New Roman"/>
        </w:rPr>
        <w:t xml:space="preserve">4. Prime the </w:t>
      </w:r>
      <w:r w:rsidR="00A77B07">
        <w:rPr>
          <w:rFonts w:cs="Times New Roman"/>
        </w:rPr>
        <w:t>IV</w:t>
      </w:r>
      <w:r>
        <w:rPr>
          <w:rFonts w:cs="Times New Roman"/>
        </w:rPr>
        <w:t xml:space="preserve"> tubing</w:t>
      </w:r>
      <w:r w:rsidR="004B7FAB">
        <w:rPr>
          <w:rFonts w:cs="Times New Roman"/>
        </w:rPr>
        <w:t xml:space="preserve"> with the </w:t>
      </w:r>
      <w:r w:rsidR="00A77B07">
        <w:rPr>
          <w:rFonts w:cs="Times New Roman"/>
        </w:rPr>
        <w:t>IV infusion</w:t>
      </w:r>
      <w:r w:rsidR="004B7FAB">
        <w:rPr>
          <w:rFonts w:cs="Times New Roman"/>
        </w:rPr>
        <w:t xml:space="preserve"> medication fluid</w:t>
      </w:r>
      <w:r>
        <w:rPr>
          <w:rFonts w:cs="Times New Roman"/>
        </w:rPr>
        <w:t>.</w:t>
      </w:r>
    </w:p>
    <w:p w14:paraId="008E8F50" w14:textId="77777777" w:rsidR="009230CB" w:rsidRDefault="009230CB" w:rsidP="009230CB">
      <w:pPr>
        <w:rPr>
          <w:rFonts w:cs="Times New Roman"/>
        </w:rPr>
      </w:pPr>
    </w:p>
    <w:p w14:paraId="781CA209" w14:textId="7197B87A" w:rsidR="009230CB" w:rsidRPr="0080677F" w:rsidRDefault="009230CB" w:rsidP="009230CB">
      <w:pPr>
        <w:rPr>
          <w:highlight w:val="yellow"/>
        </w:rPr>
      </w:pPr>
      <w:r w:rsidRPr="0080677F">
        <w:rPr>
          <w:highlight w:val="yellow"/>
        </w:rPr>
        <w:t xml:space="preserve">4.1. Open </w:t>
      </w:r>
      <w:r w:rsidR="00A77B07" w:rsidRPr="0080677F">
        <w:rPr>
          <w:highlight w:val="yellow"/>
        </w:rPr>
        <w:t>IV tubing packaging</w:t>
      </w:r>
      <w:r w:rsidRPr="0080677F">
        <w:rPr>
          <w:highlight w:val="yellow"/>
        </w:rPr>
        <w:t>.</w:t>
      </w:r>
    </w:p>
    <w:p w14:paraId="60C3BBFE" w14:textId="77777777" w:rsidR="009230CB" w:rsidRPr="0080677F" w:rsidRDefault="009230CB" w:rsidP="009230CB">
      <w:pPr>
        <w:rPr>
          <w:highlight w:val="yellow"/>
        </w:rPr>
      </w:pPr>
    </w:p>
    <w:p w14:paraId="500FF12A" w14:textId="795C5E70" w:rsidR="009230CB" w:rsidRPr="0080677F" w:rsidRDefault="009230CB" w:rsidP="009230CB">
      <w:pPr>
        <w:rPr>
          <w:highlight w:val="yellow"/>
        </w:rPr>
      </w:pPr>
      <w:r w:rsidRPr="0080677F">
        <w:rPr>
          <w:highlight w:val="yellow"/>
        </w:rPr>
        <w:t xml:space="preserve">4.2. </w:t>
      </w:r>
      <w:r w:rsidR="00167D32">
        <w:rPr>
          <w:highlight w:val="yellow"/>
        </w:rPr>
        <w:t>O</w:t>
      </w:r>
      <w:r w:rsidRPr="0080677F">
        <w:rPr>
          <w:highlight w:val="yellow"/>
        </w:rPr>
        <w:t xml:space="preserve">cclude the </w:t>
      </w:r>
      <w:r w:rsidR="00A77B07" w:rsidRPr="0080677F">
        <w:rPr>
          <w:highlight w:val="yellow"/>
        </w:rPr>
        <w:t>IV</w:t>
      </w:r>
      <w:r w:rsidR="004B7FAB" w:rsidRPr="0080677F">
        <w:rPr>
          <w:highlight w:val="yellow"/>
        </w:rPr>
        <w:t xml:space="preserve"> </w:t>
      </w:r>
      <w:r w:rsidRPr="0080677F">
        <w:rPr>
          <w:highlight w:val="yellow"/>
        </w:rPr>
        <w:t>tubing</w:t>
      </w:r>
      <w:r w:rsidR="000C5211" w:rsidRPr="0080677F">
        <w:rPr>
          <w:highlight w:val="yellow"/>
        </w:rPr>
        <w:t xml:space="preserve"> </w:t>
      </w:r>
      <w:r w:rsidR="00167D32">
        <w:rPr>
          <w:highlight w:val="yellow"/>
        </w:rPr>
        <w:t>by sliding the r</w:t>
      </w:r>
      <w:r w:rsidR="00B55108">
        <w:rPr>
          <w:highlight w:val="yellow"/>
        </w:rPr>
        <w:t xml:space="preserve">oller clamp towards the narrow </w:t>
      </w:r>
      <w:r w:rsidR="00167D32">
        <w:rPr>
          <w:highlight w:val="yellow"/>
        </w:rPr>
        <w:t xml:space="preserve">end </w:t>
      </w:r>
      <w:r w:rsidR="000C5211" w:rsidRPr="0080677F">
        <w:rPr>
          <w:highlight w:val="yellow"/>
        </w:rPr>
        <w:t xml:space="preserve">and </w:t>
      </w:r>
      <w:r w:rsidR="00103B3C" w:rsidRPr="0080677F">
        <w:rPr>
          <w:highlight w:val="yellow"/>
        </w:rPr>
        <w:t>p</w:t>
      </w:r>
      <w:r w:rsidRPr="0080677F">
        <w:rPr>
          <w:highlight w:val="yellow"/>
        </w:rPr>
        <w:t xml:space="preserve">lace the tubing on the counter.  </w:t>
      </w:r>
      <w:r w:rsidR="00B55108">
        <w:rPr>
          <w:highlight w:val="yellow"/>
        </w:rPr>
        <w:t xml:space="preserve">This will prevent </w:t>
      </w:r>
      <w:r w:rsidRPr="0080677F">
        <w:rPr>
          <w:highlight w:val="yellow"/>
        </w:rPr>
        <w:t xml:space="preserve">air being pulled </w:t>
      </w:r>
      <w:r w:rsidR="00167D32">
        <w:rPr>
          <w:highlight w:val="yellow"/>
        </w:rPr>
        <w:t xml:space="preserve">into </w:t>
      </w:r>
      <w:r w:rsidR="00B55108">
        <w:rPr>
          <w:highlight w:val="yellow"/>
        </w:rPr>
        <w:t xml:space="preserve">the tubing </w:t>
      </w:r>
      <w:del w:id="7" w:author="Dipesh Navani" w:date="2016-01-05T11:54:00Z">
        <w:r w:rsidR="00167D32" w:rsidDel="00DA1D4B">
          <w:rPr>
            <w:highlight w:val="yellow"/>
          </w:rPr>
          <w:delText xml:space="preserve"> </w:delText>
        </w:r>
      </w:del>
      <w:r w:rsidR="00103B3C" w:rsidRPr="0080677F">
        <w:rPr>
          <w:highlight w:val="yellow"/>
        </w:rPr>
        <w:t>and</w:t>
      </w:r>
      <w:r w:rsidRPr="0080677F">
        <w:rPr>
          <w:highlight w:val="yellow"/>
        </w:rPr>
        <w:t xml:space="preserve"> fluid leak</w:t>
      </w:r>
      <w:r w:rsidR="00167D32">
        <w:rPr>
          <w:highlight w:val="yellow"/>
        </w:rPr>
        <w:t xml:space="preserve">age </w:t>
      </w:r>
      <w:r w:rsidRPr="0080677F">
        <w:rPr>
          <w:highlight w:val="yellow"/>
        </w:rPr>
        <w:t xml:space="preserve">once the </w:t>
      </w:r>
      <w:r w:rsidR="00A77B07" w:rsidRPr="0080677F">
        <w:rPr>
          <w:highlight w:val="yellow"/>
        </w:rPr>
        <w:t>IV infusion</w:t>
      </w:r>
      <w:r w:rsidR="000C5211" w:rsidRPr="0080677F">
        <w:rPr>
          <w:highlight w:val="yellow"/>
        </w:rPr>
        <w:t xml:space="preserve"> medication</w:t>
      </w:r>
      <w:r w:rsidR="004B7FAB" w:rsidRPr="0080677F">
        <w:rPr>
          <w:highlight w:val="yellow"/>
        </w:rPr>
        <w:t xml:space="preserve"> </w:t>
      </w:r>
      <w:r w:rsidRPr="0080677F">
        <w:rPr>
          <w:highlight w:val="yellow"/>
        </w:rPr>
        <w:t>bag is inverted.</w:t>
      </w:r>
    </w:p>
    <w:p w14:paraId="51A9EE49" w14:textId="77777777" w:rsidR="009230CB" w:rsidRPr="0080677F" w:rsidRDefault="009230CB" w:rsidP="009230CB">
      <w:pPr>
        <w:rPr>
          <w:highlight w:val="yellow"/>
        </w:rPr>
      </w:pPr>
    </w:p>
    <w:p w14:paraId="1BBCBB48" w14:textId="224F4F6C" w:rsidR="004F7F14" w:rsidRPr="0080677F" w:rsidRDefault="009230CB" w:rsidP="009230CB">
      <w:pPr>
        <w:rPr>
          <w:highlight w:val="yellow"/>
        </w:rPr>
      </w:pPr>
      <w:r w:rsidRPr="0080677F">
        <w:rPr>
          <w:highlight w:val="yellow"/>
        </w:rPr>
        <w:t xml:space="preserve">4.3. </w:t>
      </w:r>
      <w:proofErr w:type="gramStart"/>
      <w:r w:rsidR="00132A64" w:rsidRPr="0080677F">
        <w:rPr>
          <w:highlight w:val="yellow"/>
        </w:rPr>
        <w:t>Hold</w:t>
      </w:r>
      <w:proofErr w:type="gramEnd"/>
      <w:r w:rsidR="00132A64" w:rsidRPr="0080677F">
        <w:rPr>
          <w:highlight w:val="yellow"/>
        </w:rPr>
        <w:t xml:space="preserve"> the IV</w:t>
      </w:r>
      <w:r w:rsidR="004065E8" w:rsidRPr="0080677F">
        <w:rPr>
          <w:highlight w:val="yellow"/>
        </w:rPr>
        <w:t xml:space="preserve"> infusion medication</w:t>
      </w:r>
      <w:r w:rsidR="00132A64" w:rsidRPr="0080677F">
        <w:rPr>
          <w:highlight w:val="yellow"/>
        </w:rPr>
        <w:t xml:space="preserve"> bag port</w:t>
      </w:r>
      <w:r w:rsidR="00CE23F9" w:rsidRPr="0080677F">
        <w:rPr>
          <w:highlight w:val="yellow"/>
        </w:rPr>
        <w:t xml:space="preserve"> </w:t>
      </w:r>
      <w:r w:rsidR="00132A64" w:rsidRPr="0080677F">
        <w:rPr>
          <w:highlight w:val="yellow"/>
        </w:rPr>
        <w:t>with your</w:t>
      </w:r>
      <w:r w:rsidR="00167D32">
        <w:rPr>
          <w:highlight w:val="yellow"/>
        </w:rPr>
        <w:t xml:space="preserve"> non-dominant thumb and index finger.</w:t>
      </w:r>
    </w:p>
    <w:p w14:paraId="14E04D57" w14:textId="77777777" w:rsidR="004F7F14" w:rsidRPr="0080677F" w:rsidRDefault="004F7F14" w:rsidP="009230CB">
      <w:pPr>
        <w:rPr>
          <w:highlight w:val="yellow"/>
        </w:rPr>
      </w:pPr>
    </w:p>
    <w:p w14:paraId="206F7480" w14:textId="0E4F705D" w:rsidR="009230CB" w:rsidRDefault="004F7F14" w:rsidP="009230CB">
      <w:pPr>
        <w:rPr>
          <w:rFonts w:cs="Times New Roman"/>
        </w:rPr>
      </w:pPr>
      <w:r w:rsidRPr="0080677F">
        <w:rPr>
          <w:highlight w:val="yellow"/>
        </w:rPr>
        <w:t xml:space="preserve">4.4. </w:t>
      </w:r>
      <w:proofErr w:type="gramStart"/>
      <w:r w:rsidR="00B55108">
        <w:rPr>
          <w:highlight w:val="yellow"/>
        </w:rPr>
        <w:t>G</w:t>
      </w:r>
      <w:r w:rsidR="00CE23F9" w:rsidRPr="0080677F">
        <w:rPr>
          <w:highlight w:val="yellow"/>
        </w:rPr>
        <w:t>rasp</w:t>
      </w:r>
      <w:proofErr w:type="gramEnd"/>
      <w:r w:rsidR="00CE23F9" w:rsidRPr="0080677F">
        <w:rPr>
          <w:highlight w:val="yellow"/>
        </w:rPr>
        <w:t xml:space="preserve"> the rubber pigtail that covers the IV</w:t>
      </w:r>
      <w:r w:rsidR="004065E8" w:rsidRPr="0080677F">
        <w:rPr>
          <w:highlight w:val="yellow"/>
        </w:rPr>
        <w:t xml:space="preserve"> infusion medication</w:t>
      </w:r>
      <w:r w:rsidRPr="0080677F">
        <w:rPr>
          <w:highlight w:val="yellow"/>
        </w:rPr>
        <w:t xml:space="preserve"> bag port</w:t>
      </w:r>
      <w:r w:rsidR="00CE23F9" w:rsidRPr="0080677F">
        <w:rPr>
          <w:highlight w:val="yellow"/>
        </w:rPr>
        <w:t xml:space="preserve"> </w:t>
      </w:r>
      <w:r w:rsidR="00B55108">
        <w:rPr>
          <w:highlight w:val="yellow"/>
        </w:rPr>
        <w:t xml:space="preserve">with your dominant hand </w:t>
      </w:r>
      <w:r w:rsidR="00CE23F9" w:rsidRPr="0080677F">
        <w:rPr>
          <w:highlight w:val="yellow"/>
        </w:rPr>
        <w:t xml:space="preserve">and </w:t>
      </w:r>
      <w:r w:rsidR="00B55108">
        <w:rPr>
          <w:highlight w:val="yellow"/>
        </w:rPr>
        <w:t xml:space="preserve">then </w:t>
      </w:r>
      <w:r w:rsidR="00CE23F9" w:rsidRPr="0080677F">
        <w:rPr>
          <w:highlight w:val="yellow"/>
        </w:rPr>
        <w:t>pull, removing the pigtail</w:t>
      </w:r>
      <w:r w:rsidR="00132A64" w:rsidRPr="0080677F">
        <w:rPr>
          <w:highlight w:val="yellow"/>
        </w:rPr>
        <w:t>. S</w:t>
      </w:r>
      <w:r w:rsidRPr="0080677F">
        <w:rPr>
          <w:highlight w:val="yellow"/>
        </w:rPr>
        <w:t>et the rubber pigtail on the counter</w:t>
      </w:r>
      <w:r w:rsidR="00132A64" w:rsidRPr="0080677F">
        <w:rPr>
          <w:highlight w:val="yellow"/>
        </w:rPr>
        <w:t>, taking</w:t>
      </w:r>
      <w:r w:rsidR="00CE23F9" w:rsidRPr="0080677F">
        <w:rPr>
          <w:highlight w:val="yellow"/>
        </w:rPr>
        <w:t xml:space="preserve"> care not to </w:t>
      </w:r>
      <w:r w:rsidRPr="0080677F">
        <w:rPr>
          <w:highlight w:val="yellow"/>
        </w:rPr>
        <w:t xml:space="preserve">touch the IV </w:t>
      </w:r>
      <w:r w:rsidR="004065E8" w:rsidRPr="0080677F">
        <w:rPr>
          <w:highlight w:val="yellow"/>
        </w:rPr>
        <w:t xml:space="preserve">infusion medication </w:t>
      </w:r>
      <w:r w:rsidRPr="0080677F">
        <w:rPr>
          <w:highlight w:val="yellow"/>
        </w:rPr>
        <w:t>bag port opening</w:t>
      </w:r>
      <w:r w:rsidRPr="00167D32">
        <w:t xml:space="preserve">.  If this occurs, the IV </w:t>
      </w:r>
      <w:r w:rsidR="004065E8" w:rsidRPr="00167D32">
        <w:t xml:space="preserve">infusion medication </w:t>
      </w:r>
      <w:r w:rsidRPr="005A21BB">
        <w:t>bag is contaminated and a new bag should be acquired.</w:t>
      </w:r>
    </w:p>
    <w:p w14:paraId="22F6109A" w14:textId="77777777" w:rsidR="004F7F14" w:rsidRDefault="004F7F14" w:rsidP="009230CB">
      <w:pPr>
        <w:rPr>
          <w:rFonts w:cs="Times New Roman"/>
        </w:rPr>
      </w:pPr>
    </w:p>
    <w:p w14:paraId="6171E49E" w14:textId="150C10D8" w:rsidR="003C2712" w:rsidRDefault="004F7F14" w:rsidP="009230CB">
      <w:pPr>
        <w:rPr>
          <w:highlight w:val="yellow"/>
        </w:rPr>
      </w:pPr>
      <w:r w:rsidRPr="0080677F">
        <w:rPr>
          <w:highlight w:val="yellow"/>
        </w:rPr>
        <w:t xml:space="preserve">4.5. </w:t>
      </w:r>
      <w:r w:rsidR="00D20522" w:rsidRPr="0080677F">
        <w:rPr>
          <w:highlight w:val="yellow"/>
        </w:rPr>
        <w:t xml:space="preserve">Pick up the IV tubing </w:t>
      </w:r>
      <w:r w:rsidR="00167D32">
        <w:rPr>
          <w:highlight w:val="yellow"/>
        </w:rPr>
        <w:t xml:space="preserve">with </w:t>
      </w:r>
      <w:r w:rsidR="00B55108">
        <w:rPr>
          <w:highlight w:val="yellow"/>
        </w:rPr>
        <w:t>the</w:t>
      </w:r>
      <w:r w:rsidR="00167D32">
        <w:rPr>
          <w:highlight w:val="yellow"/>
        </w:rPr>
        <w:t xml:space="preserve"> </w:t>
      </w:r>
      <w:r w:rsidR="003C2712" w:rsidRPr="0080677F">
        <w:rPr>
          <w:highlight w:val="yellow"/>
        </w:rPr>
        <w:t xml:space="preserve">middle finger and </w:t>
      </w:r>
      <w:r w:rsidR="00B55108">
        <w:rPr>
          <w:highlight w:val="yellow"/>
        </w:rPr>
        <w:t xml:space="preserve">the </w:t>
      </w:r>
      <w:r w:rsidR="003C2712" w:rsidRPr="0080677F">
        <w:rPr>
          <w:highlight w:val="yellow"/>
        </w:rPr>
        <w:t xml:space="preserve">base of the thumb, </w:t>
      </w:r>
      <w:r w:rsidR="00167D32">
        <w:rPr>
          <w:highlight w:val="yellow"/>
        </w:rPr>
        <w:t xml:space="preserve">and </w:t>
      </w:r>
      <w:r w:rsidR="004065E8" w:rsidRPr="0080677F">
        <w:rPr>
          <w:highlight w:val="yellow"/>
        </w:rPr>
        <w:t>slide</w:t>
      </w:r>
      <w:r w:rsidR="003C2712" w:rsidRPr="0080677F">
        <w:rPr>
          <w:highlight w:val="yellow"/>
        </w:rPr>
        <w:t xml:space="preserve"> the protective cover from the IV tubing spike</w:t>
      </w:r>
      <w:r w:rsidR="00167D32">
        <w:rPr>
          <w:highlight w:val="yellow"/>
        </w:rPr>
        <w:t xml:space="preserve"> with the tip of the thumb and index finger taking care </w:t>
      </w:r>
      <w:r w:rsidR="00167D32">
        <w:rPr>
          <w:highlight w:val="yellow"/>
        </w:rPr>
        <w:lastRenderedPageBreak/>
        <w:t xml:space="preserve">not to touch the tubing spike.  </w:t>
      </w:r>
      <w:r w:rsidR="004065E8" w:rsidRPr="00167D32">
        <w:t>If this occurs, the IV tubing is contaminated and new IV tubing should be acquired.</w:t>
      </w:r>
      <w:r w:rsidR="00167D32" w:rsidRPr="00167D32">
        <w:t xml:space="preserve"> </w:t>
      </w:r>
      <w:r w:rsidR="00167D32">
        <w:rPr>
          <w:highlight w:val="yellow"/>
        </w:rPr>
        <w:t>D</w:t>
      </w:r>
      <w:r w:rsidR="00167D32" w:rsidRPr="0080677F">
        <w:rPr>
          <w:highlight w:val="yellow"/>
        </w:rPr>
        <w:t>rop the cover on the counter.</w:t>
      </w:r>
    </w:p>
    <w:p w14:paraId="3641DFD4" w14:textId="77777777" w:rsidR="00160EFA" w:rsidRPr="0080677F" w:rsidRDefault="00160EFA" w:rsidP="009230CB">
      <w:pPr>
        <w:rPr>
          <w:highlight w:val="yellow"/>
        </w:rPr>
      </w:pPr>
    </w:p>
    <w:p w14:paraId="16D1A896" w14:textId="2BEDA44A" w:rsidR="003C2712" w:rsidRPr="0080677F" w:rsidRDefault="00B55108" w:rsidP="009230CB">
      <w:pPr>
        <w:rPr>
          <w:highlight w:val="yellow"/>
        </w:rPr>
      </w:pPr>
      <w:r>
        <w:rPr>
          <w:highlight w:val="yellow"/>
        </w:rPr>
        <w:t>4.6. While still h</w:t>
      </w:r>
      <w:r w:rsidR="003C2712" w:rsidRPr="0080677F">
        <w:rPr>
          <w:highlight w:val="yellow"/>
        </w:rPr>
        <w:t>old</w:t>
      </w:r>
      <w:r>
        <w:rPr>
          <w:highlight w:val="yellow"/>
        </w:rPr>
        <w:t>ing</w:t>
      </w:r>
      <w:r w:rsidR="003C2712" w:rsidRPr="0080677F">
        <w:rPr>
          <w:highlight w:val="yellow"/>
        </w:rPr>
        <w:t xml:space="preserve"> the IV</w:t>
      </w:r>
      <w:r w:rsidR="004065E8" w:rsidRPr="0080677F">
        <w:rPr>
          <w:highlight w:val="yellow"/>
        </w:rPr>
        <w:t xml:space="preserve"> infusion medication</w:t>
      </w:r>
      <w:r w:rsidR="003C2712" w:rsidRPr="0080677F">
        <w:rPr>
          <w:highlight w:val="yellow"/>
        </w:rPr>
        <w:t xml:space="preserve"> bag as described in s</w:t>
      </w:r>
      <w:r w:rsidR="00132A64" w:rsidRPr="0080677F">
        <w:rPr>
          <w:highlight w:val="yellow"/>
        </w:rPr>
        <w:t xml:space="preserve">tep 4.3, hold the </w:t>
      </w:r>
      <w:r w:rsidR="00A00DAC" w:rsidRPr="0080677F">
        <w:rPr>
          <w:highlight w:val="yellow"/>
        </w:rPr>
        <w:t xml:space="preserve">base of the </w:t>
      </w:r>
      <w:r w:rsidR="00132A64" w:rsidRPr="0080677F">
        <w:rPr>
          <w:highlight w:val="yellow"/>
        </w:rPr>
        <w:t xml:space="preserve">IV </w:t>
      </w:r>
      <w:r w:rsidR="004065E8" w:rsidRPr="0080677F">
        <w:rPr>
          <w:highlight w:val="yellow"/>
        </w:rPr>
        <w:t xml:space="preserve">tubing </w:t>
      </w:r>
      <w:r w:rsidR="003C2712" w:rsidRPr="0080677F">
        <w:rPr>
          <w:highlight w:val="yellow"/>
        </w:rPr>
        <w:t xml:space="preserve">spike between your </w:t>
      </w:r>
      <w:r w:rsidR="00167D32">
        <w:rPr>
          <w:highlight w:val="yellow"/>
        </w:rPr>
        <w:t xml:space="preserve">dominant </w:t>
      </w:r>
      <w:r w:rsidR="003C2712" w:rsidRPr="0080677F">
        <w:rPr>
          <w:highlight w:val="yellow"/>
        </w:rPr>
        <w:t>thumb and ind</w:t>
      </w:r>
      <w:r w:rsidR="004065E8" w:rsidRPr="0080677F">
        <w:rPr>
          <w:highlight w:val="yellow"/>
        </w:rPr>
        <w:t xml:space="preserve">ex finger </w:t>
      </w:r>
      <w:r w:rsidR="00167D32">
        <w:rPr>
          <w:highlight w:val="yellow"/>
        </w:rPr>
        <w:t xml:space="preserve">and </w:t>
      </w:r>
      <w:r w:rsidR="003C2712" w:rsidRPr="0080677F">
        <w:rPr>
          <w:highlight w:val="yellow"/>
        </w:rPr>
        <w:t>insert the spike into the IV</w:t>
      </w:r>
      <w:r w:rsidR="004065E8" w:rsidRPr="0080677F">
        <w:rPr>
          <w:highlight w:val="yellow"/>
        </w:rPr>
        <w:t xml:space="preserve"> infusion medication</w:t>
      </w:r>
      <w:r w:rsidR="003C2712" w:rsidRPr="0080677F">
        <w:rPr>
          <w:highlight w:val="yellow"/>
        </w:rPr>
        <w:t xml:space="preserve"> bag port </w:t>
      </w:r>
      <w:r w:rsidR="00167D32">
        <w:rPr>
          <w:highlight w:val="yellow"/>
        </w:rPr>
        <w:t xml:space="preserve">with a </w:t>
      </w:r>
      <w:r w:rsidR="003C2712" w:rsidRPr="0080677F">
        <w:rPr>
          <w:highlight w:val="yellow"/>
        </w:rPr>
        <w:t>gentle twisting motion.</w:t>
      </w:r>
    </w:p>
    <w:p w14:paraId="54DBEFAC" w14:textId="77777777" w:rsidR="003C2712" w:rsidRPr="0080677F" w:rsidRDefault="003C2712" w:rsidP="009230CB">
      <w:pPr>
        <w:rPr>
          <w:highlight w:val="yellow"/>
        </w:rPr>
      </w:pPr>
    </w:p>
    <w:p w14:paraId="083923D7" w14:textId="3CB5F7BB" w:rsidR="003C2712" w:rsidRPr="0080677F" w:rsidRDefault="003C2712" w:rsidP="009230CB">
      <w:pPr>
        <w:rPr>
          <w:highlight w:val="yellow"/>
        </w:rPr>
      </w:pPr>
      <w:r w:rsidRPr="0080677F">
        <w:rPr>
          <w:highlight w:val="yellow"/>
        </w:rPr>
        <w:t xml:space="preserve">4.7. </w:t>
      </w:r>
      <w:r w:rsidR="00167D32">
        <w:rPr>
          <w:highlight w:val="yellow"/>
        </w:rPr>
        <w:t>I</w:t>
      </w:r>
      <w:r w:rsidRPr="0080677F">
        <w:rPr>
          <w:highlight w:val="yellow"/>
        </w:rPr>
        <w:t xml:space="preserve">nvert the IV </w:t>
      </w:r>
      <w:r w:rsidR="004065E8" w:rsidRPr="0080677F">
        <w:rPr>
          <w:highlight w:val="yellow"/>
        </w:rPr>
        <w:t xml:space="preserve">infusion medication </w:t>
      </w:r>
      <w:r w:rsidRPr="0080677F">
        <w:rPr>
          <w:highlight w:val="yellow"/>
        </w:rPr>
        <w:t xml:space="preserve">bag </w:t>
      </w:r>
      <w:r w:rsidR="00167D32">
        <w:rPr>
          <w:highlight w:val="yellow"/>
        </w:rPr>
        <w:t xml:space="preserve">with your non-dominant hand </w:t>
      </w:r>
      <w:r w:rsidRPr="0080677F">
        <w:rPr>
          <w:highlight w:val="yellow"/>
        </w:rPr>
        <w:t>and hold it near eye-level</w:t>
      </w:r>
      <w:r w:rsidR="00167D32">
        <w:rPr>
          <w:highlight w:val="yellow"/>
        </w:rPr>
        <w:t xml:space="preserve">. </w:t>
      </w:r>
      <w:r w:rsidRPr="0080677F">
        <w:rPr>
          <w:highlight w:val="yellow"/>
        </w:rPr>
        <w:t xml:space="preserve"> </w:t>
      </w:r>
      <w:r w:rsidR="00167D32">
        <w:rPr>
          <w:highlight w:val="yellow"/>
        </w:rPr>
        <w:t xml:space="preserve">Hold the </w:t>
      </w:r>
      <w:r w:rsidRPr="0080677F">
        <w:rPr>
          <w:highlight w:val="yellow"/>
        </w:rPr>
        <w:t>drip chamber and the tubing with your dominant hand.  Gently squeeze the drip chamber</w:t>
      </w:r>
      <w:r w:rsidR="00167D32">
        <w:rPr>
          <w:highlight w:val="yellow"/>
        </w:rPr>
        <w:t xml:space="preserve"> with your dominant thumb and index finger </w:t>
      </w:r>
      <w:r w:rsidRPr="0080677F">
        <w:rPr>
          <w:highlight w:val="yellow"/>
        </w:rPr>
        <w:t>until it is filled 1</w:t>
      </w:r>
      <w:r w:rsidR="003A1697">
        <w:rPr>
          <w:highlight w:val="yellow"/>
        </w:rPr>
        <w:t>/3</w:t>
      </w:r>
      <w:r w:rsidRPr="0080677F">
        <w:rPr>
          <w:highlight w:val="yellow"/>
        </w:rPr>
        <w:t xml:space="preserve"> to</w:t>
      </w:r>
      <w:r w:rsidR="003A1697">
        <w:rPr>
          <w:highlight w:val="yellow"/>
        </w:rPr>
        <w:t xml:space="preserve"> 1/2 </w:t>
      </w:r>
      <w:r w:rsidRPr="0080677F">
        <w:rPr>
          <w:highlight w:val="yellow"/>
        </w:rPr>
        <w:t>full with IV</w:t>
      </w:r>
      <w:r w:rsidR="004065E8" w:rsidRPr="0080677F">
        <w:rPr>
          <w:highlight w:val="yellow"/>
        </w:rPr>
        <w:t xml:space="preserve"> infusion medication</w:t>
      </w:r>
      <w:r w:rsidRPr="0080677F">
        <w:rPr>
          <w:highlight w:val="yellow"/>
        </w:rPr>
        <w:t xml:space="preserve"> fluid.</w:t>
      </w:r>
    </w:p>
    <w:p w14:paraId="40DA5FD3" w14:textId="77777777" w:rsidR="003C2712" w:rsidRPr="0080677F" w:rsidRDefault="003C2712" w:rsidP="009230CB">
      <w:pPr>
        <w:rPr>
          <w:highlight w:val="yellow"/>
        </w:rPr>
      </w:pPr>
    </w:p>
    <w:p w14:paraId="2C41AF7F" w14:textId="56C47F2D" w:rsidR="004065E8" w:rsidRPr="0039563D" w:rsidRDefault="003C2712" w:rsidP="004065E8">
      <w:r w:rsidRPr="0080677F">
        <w:rPr>
          <w:highlight w:val="yellow"/>
        </w:rPr>
        <w:t xml:space="preserve">4.8. </w:t>
      </w:r>
      <w:proofErr w:type="gramStart"/>
      <w:r w:rsidR="00167D32">
        <w:rPr>
          <w:highlight w:val="yellow"/>
        </w:rPr>
        <w:t>Open</w:t>
      </w:r>
      <w:proofErr w:type="gramEnd"/>
      <w:r w:rsidR="00167D32">
        <w:rPr>
          <w:highlight w:val="yellow"/>
        </w:rPr>
        <w:t xml:space="preserve"> the tubing by </w:t>
      </w:r>
      <w:r w:rsidR="00B55108">
        <w:rPr>
          <w:highlight w:val="yellow"/>
        </w:rPr>
        <w:t xml:space="preserve">gently rolling </w:t>
      </w:r>
      <w:r w:rsidR="004065E8" w:rsidRPr="0080677F">
        <w:rPr>
          <w:highlight w:val="yellow"/>
        </w:rPr>
        <w:t xml:space="preserve">the </w:t>
      </w:r>
      <w:r w:rsidR="00B55108">
        <w:rPr>
          <w:highlight w:val="yellow"/>
        </w:rPr>
        <w:t xml:space="preserve">roller </w:t>
      </w:r>
      <w:r w:rsidR="004065E8" w:rsidRPr="0080677F">
        <w:rPr>
          <w:highlight w:val="yellow"/>
        </w:rPr>
        <w:t xml:space="preserve">clamp toward the larger end of the clamp </w:t>
      </w:r>
      <w:del w:id="8" w:author="Dipesh Navani" w:date="2016-01-05T12:02:00Z">
        <w:r w:rsidR="00167D32" w:rsidDel="003A1697">
          <w:rPr>
            <w:highlight w:val="yellow"/>
          </w:rPr>
          <w:delText xml:space="preserve">with </w:delText>
        </w:r>
      </w:del>
      <w:r w:rsidR="004065E8" w:rsidRPr="0080677F">
        <w:rPr>
          <w:highlight w:val="yellow"/>
        </w:rPr>
        <w:t xml:space="preserve">until the fluid just starts to flow.  </w:t>
      </w:r>
      <w:r w:rsidR="004065E8" w:rsidRPr="008B417F">
        <w:t>This will all</w:t>
      </w:r>
      <w:r w:rsidR="004065E8" w:rsidRPr="00611805">
        <w:t>ow fluid to flow into the tubing and air to be pushed out of the tubing without</w:t>
      </w:r>
      <w:r w:rsidR="0039563D">
        <w:t xml:space="preserve"> any</w:t>
      </w:r>
      <w:r w:rsidR="004065E8" w:rsidRPr="00611805">
        <w:t xml:space="preserve"> loss of medication.</w:t>
      </w:r>
    </w:p>
    <w:p w14:paraId="7D31DDBC" w14:textId="497518B5" w:rsidR="00640D8B" w:rsidRPr="0080677F" w:rsidRDefault="00640D8B" w:rsidP="009230CB">
      <w:pPr>
        <w:rPr>
          <w:highlight w:val="yellow"/>
        </w:rPr>
      </w:pPr>
    </w:p>
    <w:p w14:paraId="7D146BE8" w14:textId="05E009F1" w:rsidR="00640D8B" w:rsidRPr="0080677F" w:rsidRDefault="00640D8B" w:rsidP="009230CB">
      <w:pPr>
        <w:rPr>
          <w:highlight w:val="yellow"/>
        </w:rPr>
      </w:pPr>
      <w:r w:rsidRPr="0080677F">
        <w:rPr>
          <w:highlight w:val="yellow"/>
        </w:rPr>
        <w:t xml:space="preserve">4.9. </w:t>
      </w:r>
      <w:proofErr w:type="gramStart"/>
      <w:r w:rsidRPr="0080677F">
        <w:rPr>
          <w:highlight w:val="yellow"/>
        </w:rPr>
        <w:t>When</w:t>
      </w:r>
      <w:proofErr w:type="gramEnd"/>
      <w:r w:rsidRPr="0080677F">
        <w:rPr>
          <w:highlight w:val="yellow"/>
        </w:rPr>
        <w:t xml:space="preserve"> the fluid has reached the end of the tubing, </w:t>
      </w:r>
      <w:r w:rsidR="00611805">
        <w:rPr>
          <w:highlight w:val="yellow"/>
        </w:rPr>
        <w:t>stop the flow</w:t>
      </w:r>
      <w:r w:rsidR="00B55108">
        <w:rPr>
          <w:highlight w:val="yellow"/>
        </w:rPr>
        <w:t xml:space="preserve"> by </w:t>
      </w:r>
      <w:r w:rsidR="0021404D">
        <w:rPr>
          <w:highlight w:val="yellow"/>
        </w:rPr>
        <w:t xml:space="preserve">moving the roller </w:t>
      </w:r>
      <w:r w:rsidRPr="0080677F">
        <w:rPr>
          <w:highlight w:val="yellow"/>
        </w:rPr>
        <w:t>clamp toward</w:t>
      </w:r>
      <w:r w:rsidR="0021404D">
        <w:rPr>
          <w:highlight w:val="yellow"/>
        </w:rPr>
        <w:t xml:space="preserve"> the </w:t>
      </w:r>
      <w:r w:rsidRPr="0080677F">
        <w:rPr>
          <w:highlight w:val="yellow"/>
        </w:rPr>
        <w:t>narrow end</w:t>
      </w:r>
      <w:r w:rsidR="0021404D">
        <w:rPr>
          <w:highlight w:val="yellow"/>
        </w:rPr>
        <w:t xml:space="preserve"> of the clamp</w:t>
      </w:r>
      <w:r w:rsidR="00611805">
        <w:rPr>
          <w:highlight w:val="yellow"/>
        </w:rPr>
        <w:t>.</w:t>
      </w:r>
    </w:p>
    <w:p w14:paraId="65924A8D" w14:textId="77777777" w:rsidR="00640D8B" w:rsidRPr="0080677F" w:rsidRDefault="00640D8B" w:rsidP="009230CB">
      <w:pPr>
        <w:rPr>
          <w:highlight w:val="yellow"/>
        </w:rPr>
      </w:pPr>
    </w:p>
    <w:p w14:paraId="5CB05838" w14:textId="51E1E039" w:rsidR="009230CB" w:rsidRPr="0080677F" w:rsidRDefault="009230CB" w:rsidP="009230CB">
      <w:pPr>
        <w:rPr>
          <w:highlight w:val="yellow"/>
          <w:u w:val="single"/>
        </w:rPr>
      </w:pPr>
      <w:r w:rsidRPr="0080677F">
        <w:rPr>
          <w:highlight w:val="yellow"/>
        </w:rPr>
        <w:t>5.</w:t>
      </w:r>
      <w:r w:rsidR="00640D8B" w:rsidRPr="0080677F">
        <w:rPr>
          <w:highlight w:val="yellow"/>
        </w:rPr>
        <w:t>0.</w:t>
      </w:r>
      <w:r w:rsidRPr="0080677F">
        <w:rPr>
          <w:highlight w:val="yellow"/>
        </w:rPr>
        <w:t xml:space="preserve"> </w:t>
      </w:r>
      <w:proofErr w:type="gramStart"/>
      <w:r w:rsidRPr="0080677F">
        <w:rPr>
          <w:highlight w:val="yellow"/>
        </w:rPr>
        <w:t>In</w:t>
      </w:r>
      <w:proofErr w:type="gramEnd"/>
      <w:r w:rsidRPr="0080677F">
        <w:rPr>
          <w:highlight w:val="yellow"/>
        </w:rPr>
        <w:t xml:space="preserve"> the medication preparation area complete the </w:t>
      </w:r>
      <w:r w:rsidRPr="00842E3E">
        <w:rPr>
          <w:highlight w:val="yellow"/>
        </w:rPr>
        <w:t xml:space="preserve">second safety check </w:t>
      </w:r>
      <w:del w:id="9" w:author="Dipesh Navani" w:date="2016-01-05T12:45:00Z">
        <w:r w:rsidRPr="00842E3E" w:rsidDel="00842E3E">
          <w:rPr>
            <w:highlight w:val="yellow"/>
          </w:rPr>
          <w:delText xml:space="preserve">using </w:delText>
        </w:r>
      </w:del>
      <w:ins w:id="10" w:author="Dipesh Navani" w:date="2016-01-05T12:45:00Z">
        <w:r w:rsidR="00842E3E" w:rsidRPr="00842E3E">
          <w:rPr>
            <w:highlight w:val="yellow"/>
          </w:rPr>
          <w:t xml:space="preserve">adhering to </w:t>
        </w:r>
      </w:ins>
      <w:r w:rsidRPr="00842E3E">
        <w:rPr>
          <w:highlight w:val="yellow"/>
        </w:rPr>
        <w:t xml:space="preserve">the 5 rights of medication administration. (Refer to the video </w:t>
      </w:r>
      <w:r w:rsidR="004065E8" w:rsidRPr="00842E3E">
        <w:rPr>
          <w:highlight w:val="yellow"/>
        </w:rPr>
        <w:t>Safety Checks and Five Rights of Medication Administration for Acquiring Medications from a Medication Dispensing Device</w:t>
      </w:r>
      <w:r w:rsidRPr="00842E3E">
        <w:rPr>
          <w:highlight w:val="yellow"/>
        </w:rPr>
        <w:t>).</w:t>
      </w:r>
    </w:p>
    <w:p w14:paraId="76231014" w14:textId="77777777" w:rsidR="00640D8B" w:rsidRPr="0080677F" w:rsidRDefault="00640D8B" w:rsidP="009230CB">
      <w:pPr>
        <w:rPr>
          <w:highlight w:val="yellow"/>
          <w:u w:val="single"/>
        </w:rPr>
      </w:pPr>
    </w:p>
    <w:p w14:paraId="44383750" w14:textId="334E325F" w:rsidR="00A53B27" w:rsidRDefault="0039563D" w:rsidP="009238DD">
      <w:pPr>
        <w:rPr>
          <w:rFonts w:cs="Times New Roman"/>
        </w:rPr>
      </w:pPr>
      <w:r>
        <w:rPr>
          <w:highlight w:val="yellow"/>
        </w:rPr>
        <w:t xml:space="preserve">6.0. </w:t>
      </w:r>
      <w:proofErr w:type="gramStart"/>
      <w:r w:rsidR="00640D8B" w:rsidRPr="0080677F">
        <w:rPr>
          <w:highlight w:val="yellow"/>
        </w:rPr>
        <w:t>Acquire</w:t>
      </w:r>
      <w:proofErr w:type="gramEnd"/>
      <w:r>
        <w:rPr>
          <w:highlight w:val="yellow"/>
        </w:rPr>
        <w:t xml:space="preserve"> the </w:t>
      </w:r>
      <w:r w:rsidR="00640D8B" w:rsidRPr="0080677F">
        <w:rPr>
          <w:highlight w:val="yellow"/>
        </w:rPr>
        <w:t xml:space="preserve">appropriate </w:t>
      </w:r>
      <w:r w:rsidR="00132A64" w:rsidRPr="0080677F">
        <w:rPr>
          <w:highlight w:val="yellow"/>
        </w:rPr>
        <w:t xml:space="preserve">equipment and </w:t>
      </w:r>
      <w:r w:rsidR="00640D8B" w:rsidRPr="0080677F">
        <w:rPr>
          <w:highlight w:val="yellow"/>
        </w:rPr>
        <w:t>supplies, including</w:t>
      </w:r>
      <w:r w:rsidR="004065E8" w:rsidRPr="0080677F">
        <w:rPr>
          <w:highlight w:val="yellow"/>
        </w:rPr>
        <w:t xml:space="preserve"> </w:t>
      </w:r>
      <w:r w:rsidR="00151C77" w:rsidRPr="0080677F">
        <w:rPr>
          <w:highlight w:val="yellow"/>
        </w:rPr>
        <w:t xml:space="preserve">infusion pump channel, </w:t>
      </w:r>
      <w:r w:rsidR="00640D8B" w:rsidRPr="0080677F">
        <w:rPr>
          <w:highlight w:val="yellow"/>
        </w:rPr>
        <w:t>a 10mL normal saline flush and alcohol wipes</w:t>
      </w:r>
      <w:r w:rsidR="004065E8" w:rsidRPr="0080677F">
        <w:rPr>
          <w:highlight w:val="yellow"/>
        </w:rPr>
        <w:t>. Dispose of waste in the proper waste disposal receptacle.</w:t>
      </w:r>
    </w:p>
    <w:p w14:paraId="3842F4F7" w14:textId="77777777" w:rsidR="00640D8B" w:rsidRDefault="00640D8B" w:rsidP="009238DD">
      <w:pPr>
        <w:rPr>
          <w:rFonts w:cs="Times New Roman"/>
          <w:b/>
          <w:u w:val="single"/>
        </w:rPr>
      </w:pPr>
    </w:p>
    <w:p w14:paraId="30EC787B" w14:textId="77777777" w:rsidR="009238DD" w:rsidRDefault="009238DD" w:rsidP="009238DD">
      <w:pPr>
        <w:rPr>
          <w:rFonts w:cs="Times New Roman"/>
          <w:b/>
          <w:u w:val="single"/>
        </w:rPr>
      </w:pPr>
      <w:r w:rsidRPr="00D23BF1">
        <w:rPr>
          <w:rFonts w:cs="Times New Roman"/>
          <w:b/>
          <w:u w:val="single"/>
        </w:rPr>
        <w:t>Administration</w:t>
      </w:r>
    </w:p>
    <w:p w14:paraId="7EEA1E91" w14:textId="77777777" w:rsidR="00B55108" w:rsidRPr="00D23BF1" w:rsidRDefault="00B55108" w:rsidP="009238DD">
      <w:pPr>
        <w:rPr>
          <w:rFonts w:cs="Times New Roman"/>
          <w:b/>
          <w:u w:val="single"/>
        </w:rPr>
      </w:pPr>
    </w:p>
    <w:p w14:paraId="7AD6CE9D" w14:textId="3CB7229E" w:rsidR="009238DD" w:rsidRPr="00073FEF" w:rsidRDefault="004065E8" w:rsidP="009238DD">
      <w:pPr>
        <w:rPr>
          <w:highlight w:val="yellow"/>
        </w:rPr>
      </w:pPr>
      <w:r w:rsidRPr="00073FEF">
        <w:rPr>
          <w:highlight w:val="yellow"/>
        </w:rPr>
        <w:t>8.0</w:t>
      </w:r>
      <w:r w:rsidR="00640D8B" w:rsidRPr="00073FEF">
        <w:rPr>
          <w:highlight w:val="yellow"/>
        </w:rPr>
        <w:t xml:space="preserve">. </w:t>
      </w:r>
      <w:r w:rsidR="009238DD" w:rsidRPr="00073FEF">
        <w:rPr>
          <w:highlight w:val="yellow"/>
        </w:rPr>
        <w:t xml:space="preserve">Upon first entering the patient’s room, set </w:t>
      </w:r>
      <w:r w:rsidR="00132A64" w:rsidRPr="00073FEF">
        <w:rPr>
          <w:highlight w:val="yellow"/>
        </w:rPr>
        <w:t xml:space="preserve">aside equipment, </w:t>
      </w:r>
      <w:r w:rsidR="00640D8B" w:rsidRPr="00073FEF">
        <w:rPr>
          <w:highlight w:val="yellow"/>
        </w:rPr>
        <w:t xml:space="preserve">IV </w:t>
      </w:r>
      <w:r w:rsidR="00A00DAC" w:rsidRPr="00073FEF">
        <w:rPr>
          <w:highlight w:val="yellow"/>
        </w:rPr>
        <w:t>infusion</w:t>
      </w:r>
      <w:r w:rsidR="0048404E">
        <w:rPr>
          <w:highlight w:val="yellow"/>
        </w:rPr>
        <w:t xml:space="preserve"> medication, </w:t>
      </w:r>
      <w:r w:rsidR="00640D8B" w:rsidRPr="00073FEF">
        <w:rPr>
          <w:highlight w:val="yellow"/>
        </w:rPr>
        <w:t>tubing</w:t>
      </w:r>
      <w:r w:rsidRPr="00073FEF">
        <w:rPr>
          <w:highlight w:val="yellow"/>
        </w:rPr>
        <w:t>,</w:t>
      </w:r>
      <w:r w:rsidR="00640D8B" w:rsidRPr="00073FEF">
        <w:rPr>
          <w:highlight w:val="yellow"/>
        </w:rPr>
        <w:t xml:space="preserve"> and additional</w:t>
      </w:r>
      <w:r w:rsidR="009238DD" w:rsidRPr="00073FEF">
        <w:rPr>
          <w:highlight w:val="yellow"/>
        </w:rPr>
        <w:t xml:space="preserve"> supplies and wash hands as described in step 1.1. </w:t>
      </w:r>
    </w:p>
    <w:p w14:paraId="324236A5" w14:textId="77777777" w:rsidR="00640D8B" w:rsidRPr="00073FEF" w:rsidRDefault="00640D8B" w:rsidP="009238DD">
      <w:pPr>
        <w:rPr>
          <w:highlight w:val="yellow"/>
        </w:rPr>
      </w:pPr>
    </w:p>
    <w:p w14:paraId="313724F8" w14:textId="2211E9C8" w:rsidR="00640D8B" w:rsidRPr="00842E3E" w:rsidRDefault="004065E8" w:rsidP="009238DD">
      <w:r w:rsidRPr="00073FEF">
        <w:rPr>
          <w:highlight w:val="yellow"/>
        </w:rPr>
        <w:t>9</w:t>
      </w:r>
      <w:r w:rsidR="00640D8B" w:rsidRPr="00073FEF">
        <w:rPr>
          <w:highlight w:val="yellow"/>
        </w:rPr>
        <w:t xml:space="preserve">.0. </w:t>
      </w:r>
      <w:proofErr w:type="gramStart"/>
      <w:r w:rsidR="0048404E">
        <w:rPr>
          <w:highlight w:val="yellow"/>
        </w:rPr>
        <w:t>C</w:t>
      </w:r>
      <w:r w:rsidR="00640D8B" w:rsidRPr="00073FEF">
        <w:rPr>
          <w:highlight w:val="yellow"/>
        </w:rPr>
        <w:t>omplete</w:t>
      </w:r>
      <w:proofErr w:type="gramEnd"/>
      <w:r w:rsidR="00640D8B" w:rsidRPr="00073FEF">
        <w:rPr>
          <w:highlight w:val="yellow"/>
        </w:rPr>
        <w:t xml:space="preserve"> </w:t>
      </w:r>
      <w:r w:rsidR="00640D8B" w:rsidRPr="00842E3E">
        <w:rPr>
          <w:highlight w:val="yellow"/>
        </w:rPr>
        <w:t xml:space="preserve">the </w:t>
      </w:r>
      <w:r w:rsidR="00611805" w:rsidRPr="00842E3E">
        <w:rPr>
          <w:highlight w:val="yellow"/>
        </w:rPr>
        <w:t xml:space="preserve">third, </w:t>
      </w:r>
      <w:r w:rsidR="00640D8B" w:rsidRPr="00842E3E">
        <w:rPr>
          <w:highlight w:val="yellow"/>
        </w:rPr>
        <w:t>and final, medication safety check adhering to the 5 rights of medication administration. (Refer to the video “Preparing and Administering Oral and Liquid Medications”).</w:t>
      </w:r>
    </w:p>
    <w:p w14:paraId="1DC14543" w14:textId="77777777" w:rsidR="009238DD" w:rsidRPr="00D23BF1" w:rsidRDefault="009238DD" w:rsidP="009238DD">
      <w:pPr>
        <w:rPr>
          <w:rFonts w:cs="Times New Roman"/>
        </w:rPr>
      </w:pPr>
    </w:p>
    <w:p w14:paraId="1A8AE84B" w14:textId="079FDB98" w:rsidR="009238DD" w:rsidRDefault="004065E8" w:rsidP="009238DD">
      <w:pPr>
        <w:rPr>
          <w:rFonts w:cs="Times New Roman"/>
          <w:u w:val="single"/>
        </w:rPr>
      </w:pPr>
      <w:r w:rsidRPr="00CA26E5">
        <w:rPr>
          <w:rFonts w:cs="Times New Roman"/>
          <w:highlight w:val="yellow"/>
        </w:rPr>
        <w:t>10</w:t>
      </w:r>
      <w:r w:rsidR="009238DD" w:rsidRPr="00CA26E5">
        <w:rPr>
          <w:rFonts w:cs="Times New Roman"/>
          <w:highlight w:val="yellow"/>
        </w:rPr>
        <w:t xml:space="preserve">.0. Assess </w:t>
      </w:r>
      <w:r w:rsidR="00640D8B" w:rsidRPr="00CA26E5">
        <w:rPr>
          <w:rFonts w:cs="Times New Roman"/>
          <w:highlight w:val="yellow"/>
        </w:rPr>
        <w:t xml:space="preserve">and flush </w:t>
      </w:r>
      <w:r w:rsidR="009238DD" w:rsidRPr="00CA26E5">
        <w:rPr>
          <w:rFonts w:cs="Times New Roman"/>
          <w:highlight w:val="yellow"/>
        </w:rPr>
        <w:t>the peripheral intravenous insertion site.</w:t>
      </w:r>
      <w:r w:rsidR="00691E0E" w:rsidRPr="00CA26E5">
        <w:rPr>
          <w:rFonts w:cs="Times New Roman"/>
          <w:highlight w:val="yellow"/>
        </w:rPr>
        <w:t xml:space="preserve"> </w:t>
      </w:r>
      <w:r w:rsidR="00640D8B" w:rsidRPr="00CA26E5">
        <w:rPr>
          <w:rFonts w:cs="Times New Roman"/>
          <w:highlight w:val="yellow"/>
          <w:u w:val="single"/>
        </w:rPr>
        <w:t xml:space="preserve">Refer to </w:t>
      </w:r>
      <w:r w:rsidR="00691E0E" w:rsidRPr="00CA26E5">
        <w:rPr>
          <w:rFonts w:cs="Times New Roman"/>
          <w:highlight w:val="yellow"/>
          <w:u w:val="single"/>
        </w:rPr>
        <w:t xml:space="preserve">the </w:t>
      </w:r>
      <w:r w:rsidR="00640D8B" w:rsidRPr="00CA26E5">
        <w:rPr>
          <w:rFonts w:cs="Times New Roman"/>
          <w:highlight w:val="yellow"/>
          <w:u w:val="single"/>
        </w:rPr>
        <w:t>video “Assessing and Flushin</w:t>
      </w:r>
      <w:r w:rsidR="00691E0E" w:rsidRPr="00CA26E5">
        <w:rPr>
          <w:rFonts w:cs="Times New Roman"/>
          <w:highlight w:val="yellow"/>
          <w:u w:val="single"/>
        </w:rPr>
        <w:t>g a Peripheral Intravenous Line</w:t>
      </w:r>
      <w:r w:rsidR="00640D8B" w:rsidRPr="00CA26E5">
        <w:rPr>
          <w:rFonts w:cs="Times New Roman"/>
          <w:highlight w:val="yellow"/>
          <w:u w:val="single"/>
        </w:rPr>
        <w:t>”</w:t>
      </w:r>
      <w:r w:rsidR="00691E0E" w:rsidRPr="00CA26E5">
        <w:rPr>
          <w:rFonts w:cs="Times New Roman"/>
          <w:highlight w:val="yellow"/>
          <w:u w:val="single"/>
        </w:rPr>
        <w:t xml:space="preserve"> but use the following variation.</w:t>
      </w:r>
    </w:p>
    <w:p w14:paraId="1AB80EA4" w14:textId="77777777" w:rsidR="00691E0E" w:rsidRDefault="00691E0E" w:rsidP="009238DD">
      <w:pPr>
        <w:rPr>
          <w:rFonts w:cs="Times New Roman"/>
          <w:u w:val="single"/>
        </w:rPr>
      </w:pPr>
    </w:p>
    <w:p w14:paraId="0497640E" w14:textId="3407CF86" w:rsidR="00691E0E" w:rsidRPr="00073FEF" w:rsidRDefault="00691E0E" w:rsidP="00691E0E">
      <w:pPr>
        <w:rPr>
          <w:highlight w:val="yellow"/>
        </w:rPr>
      </w:pPr>
      <w:r w:rsidRPr="00073FEF">
        <w:rPr>
          <w:highlight w:val="yellow"/>
        </w:rPr>
        <w:t>10.1. Temporarily pause the maintenance IV fluid by pressing the “hold button” of the maintenance IV fluid infusion pump module.</w:t>
      </w:r>
    </w:p>
    <w:p w14:paraId="49CF62A2" w14:textId="77777777" w:rsidR="00691E0E" w:rsidRPr="00073FEF" w:rsidRDefault="00691E0E" w:rsidP="00691E0E">
      <w:pPr>
        <w:rPr>
          <w:highlight w:val="yellow"/>
        </w:rPr>
      </w:pPr>
    </w:p>
    <w:p w14:paraId="3434E69F" w14:textId="0D47C511" w:rsidR="00691E0E" w:rsidRPr="00073FEF" w:rsidRDefault="00691E0E" w:rsidP="00691E0E">
      <w:pPr>
        <w:rPr>
          <w:highlight w:val="yellow"/>
        </w:rPr>
      </w:pPr>
      <w:r w:rsidRPr="00073FEF">
        <w:rPr>
          <w:highlight w:val="yellow"/>
        </w:rPr>
        <w:lastRenderedPageBreak/>
        <w:t xml:space="preserve">10.2. Instead of flushing the </w:t>
      </w:r>
      <w:r w:rsidR="00A00DAC" w:rsidRPr="00073FEF">
        <w:rPr>
          <w:highlight w:val="yellow"/>
        </w:rPr>
        <w:t>peripheral IV</w:t>
      </w:r>
      <w:r w:rsidRPr="00073FEF">
        <w:rPr>
          <w:highlight w:val="yellow"/>
        </w:rPr>
        <w:t xml:space="preserve"> needless port, locate the needless injection site </w:t>
      </w:r>
      <w:r w:rsidR="00A00DAC" w:rsidRPr="00073FEF">
        <w:rPr>
          <w:highlight w:val="yellow"/>
        </w:rPr>
        <w:t xml:space="preserve">on the maintenance IV tubing that is </w:t>
      </w:r>
      <w:r w:rsidRPr="00073FEF">
        <w:rPr>
          <w:highlight w:val="yellow"/>
        </w:rPr>
        <w:t>closest to the patient.  Cleanse this needless injection site and use it to flush the peripheral intravenous line.</w:t>
      </w:r>
    </w:p>
    <w:p w14:paraId="24F0416E" w14:textId="77777777" w:rsidR="00691E0E" w:rsidRPr="00073FEF" w:rsidRDefault="00691E0E" w:rsidP="00691E0E">
      <w:pPr>
        <w:rPr>
          <w:highlight w:val="yellow"/>
        </w:rPr>
      </w:pPr>
    </w:p>
    <w:p w14:paraId="35B4E58D" w14:textId="601FA573" w:rsidR="00691E0E" w:rsidRDefault="00691E0E" w:rsidP="00691E0E">
      <w:pPr>
        <w:rPr>
          <w:rFonts w:cs="Times New Roman"/>
        </w:rPr>
      </w:pPr>
      <w:r w:rsidRPr="00CA26E5">
        <w:rPr>
          <w:highlight w:val="yellow"/>
        </w:rPr>
        <w:t xml:space="preserve">10.3. Flush and assess the </w:t>
      </w:r>
      <w:r w:rsidR="00A00DAC" w:rsidRPr="00CA26E5">
        <w:rPr>
          <w:highlight w:val="yellow"/>
        </w:rPr>
        <w:t xml:space="preserve">peripheral </w:t>
      </w:r>
      <w:r w:rsidRPr="00CA26E5">
        <w:rPr>
          <w:highlight w:val="yellow"/>
        </w:rPr>
        <w:t>IV site as described in the video</w:t>
      </w:r>
      <w:r w:rsidR="00744270" w:rsidRPr="00493871">
        <w:rPr>
          <w:rFonts w:cs="Times New Roman"/>
          <w:highlight w:val="yellow"/>
        </w:rPr>
        <w:t xml:space="preserve"> “Assessing and Flushing a PIV Line”</w:t>
      </w:r>
      <w:r w:rsidRPr="00493871">
        <w:rPr>
          <w:rFonts w:cs="Times New Roman"/>
          <w:highlight w:val="yellow"/>
        </w:rPr>
        <w:t>.</w:t>
      </w:r>
      <w:r w:rsidRPr="00CA26E5">
        <w:rPr>
          <w:highlight w:val="yellow"/>
        </w:rPr>
        <w:t xml:space="preserve"> Restart the maintenance IV fluid pump by pressing the “restart button” on the maintenance IV fluid module.</w:t>
      </w:r>
      <w:r w:rsidR="00160EFA">
        <w:t xml:space="preserve"> </w:t>
      </w:r>
    </w:p>
    <w:p w14:paraId="5DFE4DA0" w14:textId="77777777" w:rsidR="009238DD" w:rsidRDefault="009238DD" w:rsidP="009238DD">
      <w:pPr>
        <w:rPr>
          <w:rFonts w:cs="Times New Roman"/>
        </w:rPr>
      </w:pPr>
    </w:p>
    <w:p w14:paraId="391F2F4E" w14:textId="391B2556" w:rsidR="00691E0E" w:rsidRDefault="006E414F" w:rsidP="009238DD">
      <w:pPr>
        <w:rPr>
          <w:ins w:id="11" w:author="Dipesh Navani" w:date="2016-01-05T12:46:00Z"/>
          <w:rFonts w:cs="Times New Roman"/>
        </w:rPr>
      </w:pPr>
      <w:r w:rsidRPr="00CA26E5">
        <w:rPr>
          <w:rFonts w:cs="Times New Roman"/>
          <w:highlight w:val="yellow"/>
        </w:rPr>
        <w:t xml:space="preserve">10.4 </w:t>
      </w:r>
      <w:r w:rsidR="00691E0E" w:rsidRPr="00CA26E5">
        <w:rPr>
          <w:rFonts w:cs="Times New Roman"/>
          <w:highlight w:val="yellow"/>
        </w:rPr>
        <w:t>Prepare the IV pump.</w:t>
      </w:r>
    </w:p>
    <w:p w14:paraId="53F173D6" w14:textId="77777777" w:rsidR="00624A55" w:rsidRDefault="00624A55" w:rsidP="009238DD">
      <w:pPr>
        <w:rPr>
          <w:rFonts w:cs="Times New Roman"/>
        </w:rPr>
      </w:pPr>
    </w:p>
    <w:p w14:paraId="7025262E" w14:textId="02086C8E" w:rsidR="00E51006" w:rsidRPr="00160EFA" w:rsidRDefault="006E414F" w:rsidP="009238DD">
      <w:r w:rsidRPr="00160EFA">
        <w:rPr>
          <w:rFonts w:cs="Times New Roman"/>
          <w:highlight w:val="yellow"/>
        </w:rPr>
        <w:t xml:space="preserve">10.4.1 </w:t>
      </w:r>
      <w:proofErr w:type="gramStart"/>
      <w:r w:rsidR="00160EFA" w:rsidRPr="00160EFA">
        <w:rPr>
          <w:rFonts w:cs="Times New Roman"/>
          <w:highlight w:val="yellow"/>
        </w:rPr>
        <w:t>Align</w:t>
      </w:r>
      <w:proofErr w:type="gramEnd"/>
      <w:r w:rsidR="00160EFA" w:rsidRPr="00160EFA">
        <w:rPr>
          <w:rFonts w:cs="Times New Roman"/>
          <w:highlight w:val="yellow"/>
        </w:rPr>
        <w:t xml:space="preserve"> the </w:t>
      </w:r>
      <w:r w:rsidR="00160EFA">
        <w:rPr>
          <w:rFonts w:cs="Times New Roman"/>
          <w:highlight w:val="yellow"/>
        </w:rPr>
        <w:t xml:space="preserve">IV pump </w:t>
      </w:r>
      <w:r w:rsidR="00160EFA" w:rsidRPr="00160EFA">
        <w:rPr>
          <w:rFonts w:cs="Times New Roman"/>
          <w:highlight w:val="yellow"/>
        </w:rPr>
        <w:t>module unit with the IV PC unit of the pump.</w:t>
      </w:r>
      <w:r w:rsidR="00160EFA">
        <w:rPr>
          <w:rFonts w:cs="Times New Roman"/>
        </w:rPr>
        <w:t xml:space="preserve"> </w:t>
      </w:r>
      <w:r w:rsidR="00817A79" w:rsidRPr="00160EFA">
        <w:t xml:space="preserve">Hold the IV pump module next to the right or left side of the IV pump </w:t>
      </w:r>
      <w:r w:rsidR="00744270" w:rsidRPr="00160EFA">
        <w:rPr>
          <w:rFonts w:cs="Times New Roman"/>
        </w:rPr>
        <w:t>PC unit or “</w:t>
      </w:r>
      <w:r w:rsidR="00817A79" w:rsidRPr="00160EFA">
        <w:t>brain</w:t>
      </w:r>
      <w:r w:rsidR="00744270" w:rsidRPr="00160EFA">
        <w:rPr>
          <w:rFonts w:cs="Times New Roman"/>
        </w:rPr>
        <w:t>”</w:t>
      </w:r>
      <w:r w:rsidR="00817A79" w:rsidRPr="00160EFA">
        <w:t xml:space="preserve"> and align the connection points by gently tipping the top of the module up and tow</w:t>
      </w:r>
      <w:r w:rsidR="00E51006" w:rsidRPr="00160EFA">
        <w:t>ards the IV pump brain, and then push the bottom of the module down and towards the pump until it clicks (or locks in place).</w:t>
      </w:r>
    </w:p>
    <w:p w14:paraId="6A5324D7" w14:textId="77777777" w:rsidR="00640D8B" w:rsidRPr="00073FEF" w:rsidRDefault="00640D8B" w:rsidP="009238DD">
      <w:pPr>
        <w:rPr>
          <w:highlight w:val="yellow"/>
        </w:rPr>
      </w:pPr>
    </w:p>
    <w:p w14:paraId="674D16EB" w14:textId="13EC1654" w:rsidR="00640D8B" w:rsidRPr="00073FEF" w:rsidRDefault="006E414F" w:rsidP="009238DD">
      <w:pPr>
        <w:rPr>
          <w:highlight w:val="yellow"/>
        </w:rPr>
      </w:pPr>
      <w:r>
        <w:rPr>
          <w:highlight w:val="yellow"/>
        </w:rPr>
        <w:t xml:space="preserve">10.4.2 </w:t>
      </w:r>
      <w:r w:rsidR="0048404E">
        <w:rPr>
          <w:highlight w:val="yellow"/>
        </w:rPr>
        <w:t>A</w:t>
      </w:r>
      <w:r w:rsidR="004C19CA">
        <w:rPr>
          <w:highlight w:val="yellow"/>
        </w:rPr>
        <w:t>lign</w:t>
      </w:r>
      <w:r w:rsidR="00A53B27" w:rsidRPr="00073FEF">
        <w:rPr>
          <w:highlight w:val="yellow"/>
        </w:rPr>
        <w:t xml:space="preserve"> one of the hooks at the top of the IV fluid pole with the hole </w:t>
      </w:r>
      <w:del w:id="12" w:author="Dipesh Navani" w:date="2016-01-05T12:52:00Z">
        <w:r w:rsidR="00A53B27" w:rsidRPr="00073FEF" w:rsidDel="00624A55">
          <w:rPr>
            <w:highlight w:val="yellow"/>
          </w:rPr>
          <w:delText xml:space="preserve">in </w:delText>
        </w:r>
      </w:del>
      <w:ins w:id="13" w:author="Dipesh Navani" w:date="2016-01-05T12:52:00Z">
        <w:r w:rsidR="00624A55">
          <w:rPr>
            <w:highlight w:val="yellow"/>
          </w:rPr>
          <w:t>at</w:t>
        </w:r>
        <w:r w:rsidR="00624A55" w:rsidRPr="00073FEF">
          <w:rPr>
            <w:highlight w:val="yellow"/>
          </w:rPr>
          <w:t xml:space="preserve"> </w:t>
        </w:r>
      </w:ins>
      <w:r w:rsidR="00A53B27" w:rsidRPr="00073FEF">
        <w:rPr>
          <w:highlight w:val="yellow"/>
        </w:rPr>
        <w:t xml:space="preserve">the top of the IV </w:t>
      </w:r>
      <w:r w:rsidR="00B246DC" w:rsidRPr="00073FEF">
        <w:rPr>
          <w:highlight w:val="yellow"/>
        </w:rPr>
        <w:t>infusion medication</w:t>
      </w:r>
      <w:r w:rsidR="00A53B27" w:rsidRPr="00073FEF">
        <w:rPr>
          <w:highlight w:val="yellow"/>
        </w:rPr>
        <w:t xml:space="preserve"> bag and allow the bag to hang.</w:t>
      </w:r>
    </w:p>
    <w:p w14:paraId="6CFCAA3C" w14:textId="77777777" w:rsidR="00A53B27" w:rsidRPr="00073FEF" w:rsidRDefault="00A53B27" w:rsidP="009238DD">
      <w:pPr>
        <w:rPr>
          <w:highlight w:val="yellow"/>
        </w:rPr>
      </w:pPr>
    </w:p>
    <w:p w14:paraId="341BB80F" w14:textId="4D9D3599" w:rsidR="00A53B27" w:rsidRPr="00073FEF" w:rsidRDefault="00A53B27" w:rsidP="009238DD">
      <w:pPr>
        <w:rPr>
          <w:highlight w:val="yellow"/>
        </w:rPr>
      </w:pPr>
      <w:r w:rsidRPr="00073FEF">
        <w:rPr>
          <w:highlight w:val="yellow"/>
        </w:rPr>
        <w:t>10.</w:t>
      </w:r>
      <w:r w:rsidR="006E414F">
        <w:rPr>
          <w:highlight w:val="yellow"/>
        </w:rPr>
        <w:t>4.3</w:t>
      </w:r>
      <w:r w:rsidRPr="00073FEF">
        <w:rPr>
          <w:highlight w:val="yellow"/>
        </w:rPr>
        <w:t xml:space="preserve"> </w:t>
      </w:r>
      <w:proofErr w:type="gramStart"/>
      <w:r w:rsidRPr="00073FEF">
        <w:rPr>
          <w:highlight w:val="yellow"/>
        </w:rPr>
        <w:t>Inspect</w:t>
      </w:r>
      <w:proofErr w:type="gramEnd"/>
      <w:r w:rsidRPr="00073FEF">
        <w:rPr>
          <w:highlight w:val="yellow"/>
        </w:rPr>
        <w:t xml:space="preserve"> the IV </w:t>
      </w:r>
      <w:r w:rsidR="00132A64" w:rsidRPr="00073FEF">
        <w:rPr>
          <w:highlight w:val="yellow"/>
        </w:rPr>
        <w:t>tubing</w:t>
      </w:r>
      <w:r w:rsidRPr="00073FEF">
        <w:rPr>
          <w:highlight w:val="yellow"/>
        </w:rPr>
        <w:t xml:space="preserve"> for air.  If the </w:t>
      </w:r>
      <w:r w:rsidR="00B246DC" w:rsidRPr="00073FEF">
        <w:rPr>
          <w:highlight w:val="yellow"/>
        </w:rPr>
        <w:t xml:space="preserve">IV </w:t>
      </w:r>
      <w:r w:rsidR="00132A64" w:rsidRPr="00073FEF">
        <w:rPr>
          <w:highlight w:val="yellow"/>
        </w:rPr>
        <w:t>tubing</w:t>
      </w:r>
      <w:r w:rsidRPr="00073FEF">
        <w:rPr>
          <w:highlight w:val="yellow"/>
        </w:rPr>
        <w:t xml:space="preserve"> has air, repeat the steps 4.7-4.9 to remove the air from the IV </w:t>
      </w:r>
      <w:r w:rsidR="00132A64" w:rsidRPr="00073FEF">
        <w:rPr>
          <w:highlight w:val="yellow"/>
        </w:rPr>
        <w:t>tubing</w:t>
      </w:r>
      <w:r w:rsidR="00B246DC" w:rsidRPr="00073FEF">
        <w:rPr>
          <w:highlight w:val="yellow"/>
        </w:rPr>
        <w:t>, taking care not to lose a large amount of IV infusion medication</w:t>
      </w:r>
      <w:r w:rsidRPr="00073FEF">
        <w:rPr>
          <w:highlight w:val="yellow"/>
        </w:rPr>
        <w:t>.</w:t>
      </w:r>
      <w:r w:rsidR="00B246DC" w:rsidRPr="00073FEF">
        <w:rPr>
          <w:highlight w:val="yellow"/>
        </w:rPr>
        <w:t xml:space="preserve">  If a large amount of the medication is lost, a new IV infusion medication bag should be acquired.</w:t>
      </w:r>
    </w:p>
    <w:p w14:paraId="2670DF75" w14:textId="77777777" w:rsidR="00A53B27" w:rsidRPr="00073FEF" w:rsidRDefault="00A53B27" w:rsidP="009238DD">
      <w:pPr>
        <w:rPr>
          <w:highlight w:val="yellow"/>
        </w:rPr>
      </w:pPr>
    </w:p>
    <w:p w14:paraId="42B833DB" w14:textId="2F6734FB" w:rsidR="009238DD" w:rsidRPr="00073FEF" w:rsidRDefault="006E414F" w:rsidP="009238DD">
      <w:pPr>
        <w:rPr>
          <w:highlight w:val="yellow"/>
        </w:rPr>
      </w:pPr>
      <w:r>
        <w:rPr>
          <w:highlight w:val="yellow"/>
        </w:rPr>
        <w:t xml:space="preserve">10.4.4 </w:t>
      </w:r>
      <w:proofErr w:type="gramStart"/>
      <w:r w:rsidR="00A53B27" w:rsidRPr="00073FEF">
        <w:rPr>
          <w:highlight w:val="yellow"/>
        </w:rPr>
        <w:t>Remove</w:t>
      </w:r>
      <w:proofErr w:type="gramEnd"/>
      <w:r w:rsidR="00A53B27" w:rsidRPr="00073FEF">
        <w:rPr>
          <w:highlight w:val="yellow"/>
        </w:rPr>
        <w:t xml:space="preserve"> the paper ties </w:t>
      </w:r>
      <w:r w:rsidR="00151C77" w:rsidRPr="00073FEF">
        <w:rPr>
          <w:highlight w:val="yellow"/>
        </w:rPr>
        <w:t xml:space="preserve">from the IV tubing </w:t>
      </w:r>
      <w:r w:rsidR="00A53B27" w:rsidRPr="00073FEF">
        <w:rPr>
          <w:highlight w:val="yellow"/>
        </w:rPr>
        <w:t xml:space="preserve">and </w:t>
      </w:r>
      <w:r w:rsidR="00151C77" w:rsidRPr="00073FEF">
        <w:rPr>
          <w:highlight w:val="yellow"/>
        </w:rPr>
        <w:t xml:space="preserve">the </w:t>
      </w:r>
      <w:r w:rsidR="00CA26E5">
        <w:rPr>
          <w:highlight w:val="yellow"/>
        </w:rPr>
        <w:t>sheath covering</w:t>
      </w:r>
      <w:r w:rsidR="00A53B27" w:rsidRPr="00073FEF">
        <w:rPr>
          <w:highlight w:val="yellow"/>
        </w:rPr>
        <w:t xml:space="preserve"> the IV</w:t>
      </w:r>
      <w:r w:rsidR="00151C77" w:rsidRPr="00073FEF">
        <w:rPr>
          <w:highlight w:val="yellow"/>
        </w:rPr>
        <w:t xml:space="preserve"> infusion pump</w:t>
      </w:r>
      <w:r w:rsidR="00A53B27" w:rsidRPr="00073FEF">
        <w:rPr>
          <w:highlight w:val="yellow"/>
        </w:rPr>
        <w:t xml:space="preserve"> </w:t>
      </w:r>
      <w:r w:rsidR="00151C77" w:rsidRPr="00073FEF">
        <w:rPr>
          <w:highlight w:val="yellow"/>
        </w:rPr>
        <w:t xml:space="preserve">cartridge </w:t>
      </w:r>
      <w:r w:rsidR="00132A64" w:rsidRPr="00073FEF">
        <w:rPr>
          <w:highlight w:val="yellow"/>
        </w:rPr>
        <w:t xml:space="preserve">portion of the </w:t>
      </w:r>
      <w:r w:rsidR="00A53B27" w:rsidRPr="00073FEF">
        <w:rPr>
          <w:highlight w:val="yellow"/>
        </w:rPr>
        <w:t>tubing.</w:t>
      </w:r>
      <w:r w:rsidR="00F43276" w:rsidRPr="00073FEF">
        <w:rPr>
          <w:highlight w:val="yellow"/>
        </w:rPr>
        <w:t xml:space="preserve"> </w:t>
      </w:r>
      <w:r w:rsidR="009238DD" w:rsidRPr="00073FEF">
        <w:rPr>
          <w:highlight w:val="yellow"/>
        </w:rPr>
        <w:t>Wash hands as described in 1.1 and put on clean gloves.</w:t>
      </w:r>
    </w:p>
    <w:p w14:paraId="353EAFFB" w14:textId="77777777" w:rsidR="00151C77" w:rsidRPr="00073FEF" w:rsidRDefault="00151C77" w:rsidP="009238DD">
      <w:pPr>
        <w:rPr>
          <w:highlight w:val="yellow"/>
        </w:rPr>
      </w:pPr>
    </w:p>
    <w:p w14:paraId="1D2A3FE0" w14:textId="256844EC" w:rsidR="00151C77" w:rsidRDefault="00151C77" w:rsidP="009238DD">
      <w:pPr>
        <w:rPr>
          <w:ins w:id="14" w:author="Dipesh Navani" w:date="2016-01-05T12:51:00Z"/>
          <w:rFonts w:cs="Times New Roman"/>
        </w:rPr>
      </w:pPr>
      <w:r w:rsidRPr="00CA26E5">
        <w:rPr>
          <w:rFonts w:cs="Times New Roman"/>
          <w:highlight w:val="yellow"/>
        </w:rPr>
        <w:t xml:space="preserve">10.5. </w:t>
      </w:r>
      <w:proofErr w:type="gramStart"/>
      <w:r w:rsidRPr="00CA26E5">
        <w:rPr>
          <w:rFonts w:cs="Times New Roman"/>
          <w:highlight w:val="yellow"/>
        </w:rPr>
        <w:t>Prepare</w:t>
      </w:r>
      <w:proofErr w:type="gramEnd"/>
      <w:r w:rsidRPr="00CA26E5">
        <w:rPr>
          <w:rFonts w:cs="Times New Roman"/>
          <w:highlight w:val="yellow"/>
        </w:rPr>
        <w:t xml:space="preserve"> the intravenous infusion pump.</w:t>
      </w:r>
    </w:p>
    <w:p w14:paraId="70F5CDDA" w14:textId="77777777" w:rsidR="00624A55" w:rsidRDefault="00624A55" w:rsidP="009238DD">
      <w:pPr>
        <w:rPr>
          <w:rFonts w:cs="Times New Roman"/>
        </w:rPr>
      </w:pPr>
    </w:p>
    <w:p w14:paraId="4D3589E1" w14:textId="1413C70E" w:rsidR="00151C77" w:rsidRPr="00073FEF" w:rsidRDefault="00151C77" w:rsidP="009238DD">
      <w:pPr>
        <w:rPr>
          <w:highlight w:val="yellow"/>
        </w:rPr>
      </w:pPr>
      <w:r w:rsidRPr="00073FEF">
        <w:rPr>
          <w:highlight w:val="yellow"/>
        </w:rPr>
        <w:t xml:space="preserve">10.5.1. </w:t>
      </w:r>
      <w:proofErr w:type="gramStart"/>
      <w:r w:rsidRPr="00073FEF">
        <w:rPr>
          <w:highlight w:val="yellow"/>
        </w:rPr>
        <w:t>Open</w:t>
      </w:r>
      <w:proofErr w:type="gramEnd"/>
      <w:r w:rsidRPr="00073FEF">
        <w:rPr>
          <w:highlight w:val="yellow"/>
        </w:rPr>
        <w:t xml:space="preserve"> the IV pump module door by lifting up on the </w:t>
      </w:r>
      <w:r w:rsidR="00433951" w:rsidRPr="00073FEF">
        <w:rPr>
          <w:highlight w:val="yellow"/>
        </w:rPr>
        <w:t>m</w:t>
      </w:r>
      <w:r w:rsidRPr="00073FEF">
        <w:rPr>
          <w:highlight w:val="yellow"/>
        </w:rPr>
        <w:t>odule pump lever.</w:t>
      </w:r>
    </w:p>
    <w:p w14:paraId="3E9C3624" w14:textId="77777777" w:rsidR="00151C77" w:rsidRPr="00073FEF" w:rsidRDefault="00151C77" w:rsidP="009238DD">
      <w:pPr>
        <w:rPr>
          <w:highlight w:val="yellow"/>
        </w:rPr>
      </w:pPr>
    </w:p>
    <w:p w14:paraId="5ED37E42" w14:textId="10988737" w:rsidR="00151C77" w:rsidRPr="00073FEF" w:rsidRDefault="00151C77" w:rsidP="00151C77">
      <w:pPr>
        <w:rPr>
          <w:highlight w:val="yellow"/>
        </w:rPr>
      </w:pPr>
      <w:r w:rsidRPr="00073FEF">
        <w:rPr>
          <w:highlight w:val="yellow"/>
        </w:rPr>
        <w:t xml:space="preserve">10.5.2. </w:t>
      </w:r>
      <w:r w:rsidR="00396B3F">
        <w:rPr>
          <w:highlight w:val="yellow"/>
        </w:rPr>
        <w:t>L</w:t>
      </w:r>
      <w:r w:rsidRPr="00073FEF">
        <w:rPr>
          <w:highlight w:val="yellow"/>
        </w:rPr>
        <w:t xml:space="preserve">oad the administration set of the </w:t>
      </w:r>
      <w:r w:rsidR="00B246DC" w:rsidRPr="00073FEF">
        <w:rPr>
          <w:highlight w:val="yellow"/>
        </w:rPr>
        <w:t xml:space="preserve">IV </w:t>
      </w:r>
      <w:r w:rsidRPr="00073FEF">
        <w:rPr>
          <w:highlight w:val="yellow"/>
        </w:rPr>
        <w:t>tubing into the module</w:t>
      </w:r>
      <w:r w:rsidR="00396B3F">
        <w:rPr>
          <w:highlight w:val="yellow"/>
        </w:rPr>
        <w:t>. Place</w:t>
      </w:r>
      <w:r w:rsidRPr="00073FEF">
        <w:rPr>
          <w:highlight w:val="yellow"/>
        </w:rPr>
        <w:t xml:space="preserve"> the upper fitment of the tubing into the module groove </w:t>
      </w:r>
      <w:r w:rsidR="00132A64" w:rsidRPr="00073FEF">
        <w:rPr>
          <w:highlight w:val="yellow"/>
        </w:rPr>
        <w:t xml:space="preserve">at the top of the infusion </w:t>
      </w:r>
      <w:r w:rsidR="00B246DC" w:rsidRPr="00073FEF">
        <w:rPr>
          <w:highlight w:val="yellow"/>
        </w:rPr>
        <w:t>module</w:t>
      </w:r>
      <w:r w:rsidR="00132A64" w:rsidRPr="00073FEF">
        <w:rPr>
          <w:highlight w:val="yellow"/>
        </w:rPr>
        <w:t xml:space="preserve">, </w:t>
      </w:r>
      <w:r w:rsidRPr="00073FEF">
        <w:rPr>
          <w:highlight w:val="yellow"/>
        </w:rPr>
        <w:t>and then slid</w:t>
      </w:r>
      <w:r w:rsidR="00396B3F">
        <w:rPr>
          <w:highlight w:val="yellow"/>
        </w:rPr>
        <w:t xml:space="preserve">e </w:t>
      </w:r>
      <w:r w:rsidRPr="00073FEF">
        <w:rPr>
          <w:highlight w:val="yellow"/>
        </w:rPr>
        <w:t>the safety clamp into its compartment</w:t>
      </w:r>
      <w:r w:rsidR="00132A64" w:rsidRPr="00073FEF">
        <w:rPr>
          <w:highlight w:val="yellow"/>
        </w:rPr>
        <w:t xml:space="preserve"> near the bottom of the </w:t>
      </w:r>
      <w:r w:rsidR="00B246DC" w:rsidRPr="00073FEF">
        <w:rPr>
          <w:highlight w:val="yellow"/>
        </w:rPr>
        <w:t>module</w:t>
      </w:r>
      <w:r w:rsidRPr="00073FEF">
        <w:rPr>
          <w:highlight w:val="yellow"/>
        </w:rPr>
        <w:t>.</w:t>
      </w:r>
    </w:p>
    <w:p w14:paraId="59F7FBD7" w14:textId="77777777" w:rsidR="00151C77" w:rsidRPr="00073FEF" w:rsidRDefault="00151C77" w:rsidP="00151C77">
      <w:pPr>
        <w:rPr>
          <w:highlight w:val="yellow"/>
        </w:rPr>
      </w:pPr>
    </w:p>
    <w:p w14:paraId="27335FEF" w14:textId="5406B675" w:rsidR="00151C77" w:rsidRPr="00073FEF" w:rsidRDefault="00151C77" w:rsidP="00151C77">
      <w:pPr>
        <w:rPr>
          <w:highlight w:val="yellow"/>
        </w:rPr>
      </w:pPr>
      <w:r w:rsidRPr="00073FEF">
        <w:rPr>
          <w:highlight w:val="yellow"/>
        </w:rPr>
        <w:t xml:space="preserve">10.5.3. Close the </w:t>
      </w:r>
      <w:r w:rsidR="00B246DC" w:rsidRPr="00073FEF">
        <w:rPr>
          <w:highlight w:val="yellow"/>
        </w:rPr>
        <w:t>IV pump module</w:t>
      </w:r>
      <w:r w:rsidRPr="00073FEF">
        <w:rPr>
          <w:highlight w:val="yellow"/>
        </w:rPr>
        <w:t xml:space="preserve"> door and push down on the </w:t>
      </w:r>
      <w:r w:rsidR="00B246DC" w:rsidRPr="00073FEF">
        <w:rPr>
          <w:highlight w:val="yellow"/>
        </w:rPr>
        <w:t xml:space="preserve">IV pump module </w:t>
      </w:r>
      <w:r w:rsidRPr="00073FEF">
        <w:rPr>
          <w:highlight w:val="yellow"/>
        </w:rPr>
        <w:t xml:space="preserve">door lever until it </w:t>
      </w:r>
      <w:r w:rsidR="00132A64" w:rsidRPr="00073FEF">
        <w:rPr>
          <w:highlight w:val="yellow"/>
        </w:rPr>
        <w:t>locks shut</w:t>
      </w:r>
      <w:r w:rsidRPr="00073FEF">
        <w:rPr>
          <w:highlight w:val="yellow"/>
        </w:rPr>
        <w:t>.</w:t>
      </w:r>
    </w:p>
    <w:p w14:paraId="0EE3CF4C" w14:textId="77777777" w:rsidR="001209C1" w:rsidRPr="00073FEF" w:rsidRDefault="001209C1" w:rsidP="00151C77">
      <w:pPr>
        <w:rPr>
          <w:highlight w:val="yellow"/>
        </w:rPr>
      </w:pPr>
    </w:p>
    <w:p w14:paraId="40F363BF" w14:textId="18393D0F" w:rsidR="001209C1" w:rsidRPr="00073FEF" w:rsidRDefault="001209C1" w:rsidP="001209C1">
      <w:pPr>
        <w:rPr>
          <w:highlight w:val="yellow"/>
        </w:rPr>
      </w:pPr>
      <w:r w:rsidRPr="00073FEF">
        <w:rPr>
          <w:highlight w:val="yellow"/>
        </w:rPr>
        <w:t xml:space="preserve">10.6. </w:t>
      </w:r>
      <w:proofErr w:type="gramStart"/>
      <w:r w:rsidRPr="00073FEF">
        <w:rPr>
          <w:highlight w:val="yellow"/>
        </w:rPr>
        <w:t>Connect</w:t>
      </w:r>
      <w:proofErr w:type="gramEnd"/>
      <w:r w:rsidRPr="00073FEF">
        <w:rPr>
          <w:highlight w:val="yellow"/>
        </w:rPr>
        <w:t xml:space="preserve"> t</w:t>
      </w:r>
      <w:r w:rsidR="00407D06" w:rsidRPr="00073FEF">
        <w:rPr>
          <w:highlight w:val="yellow"/>
        </w:rPr>
        <w:t>he IV infusion medication tubing to the</w:t>
      </w:r>
      <w:r w:rsidRPr="00073FEF">
        <w:rPr>
          <w:highlight w:val="yellow"/>
        </w:rPr>
        <w:t xml:space="preserve"> </w:t>
      </w:r>
      <w:r w:rsidR="00B246DC" w:rsidRPr="00073FEF">
        <w:rPr>
          <w:highlight w:val="yellow"/>
        </w:rPr>
        <w:t xml:space="preserve">maintenance </w:t>
      </w:r>
      <w:r w:rsidR="00132A64" w:rsidRPr="00073FEF">
        <w:rPr>
          <w:highlight w:val="yellow"/>
        </w:rPr>
        <w:t xml:space="preserve">IV </w:t>
      </w:r>
      <w:r w:rsidRPr="00073FEF">
        <w:rPr>
          <w:highlight w:val="yellow"/>
        </w:rPr>
        <w:t>needless injection site</w:t>
      </w:r>
      <w:r w:rsidR="00407D06" w:rsidRPr="00073FEF">
        <w:rPr>
          <w:highlight w:val="yellow"/>
        </w:rPr>
        <w:t xml:space="preserve"> closest to the patient’s peripheral IV</w:t>
      </w:r>
      <w:r w:rsidRPr="00073FEF">
        <w:rPr>
          <w:highlight w:val="yellow"/>
        </w:rPr>
        <w:t>.</w:t>
      </w:r>
    </w:p>
    <w:p w14:paraId="2C4F3E20" w14:textId="77777777" w:rsidR="001209C1" w:rsidRPr="00073FEF" w:rsidRDefault="001209C1" w:rsidP="001209C1">
      <w:pPr>
        <w:rPr>
          <w:highlight w:val="yellow"/>
        </w:rPr>
      </w:pPr>
    </w:p>
    <w:p w14:paraId="708244D2" w14:textId="0EA0F604" w:rsidR="001209C1" w:rsidRPr="00073FEF" w:rsidRDefault="001209C1" w:rsidP="001209C1">
      <w:pPr>
        <w:rPr>
          <w:highlight w:val="yellow"/>
        </w:rPr>
      </w:pPr>
      <w:r w:rsidRPr="00073FEF">
        <w:rPr>
          <w:highlight w:val="yellow"/>
        </w:rPr>
        <w:t xml:space="preserve">10.6.1. </w:t>
      </w:r>
      <w:proofErr w:type="gramStart"/>
      <w:r w:rsidR="00407D06" w:rsidRPr="00073FEF">
        <w:rPr>
          <w:highlight w:val="yellow"/>
        </w:rPr>
        <w:t>Locate</w:t>
      </w:r>
      <w:proofErr w:type="gramEnd"/>
      <w:r w:rsidR="00407D06" w:rsidRPr="00073FEF">
        <w:rPr>
          <w:highlight w:val="yellow"/>
        </w:rPr>
        <w:t xml:space="preserve"> the maintenance IV needless injection site closest to the patient’s peripheral IV</w:t>
      </w:r>
      <w:r w:rsidR="0080677F">
        <w:rPr>
          <w:highlight w:val="yellow"/>
        </w:rPr>
        <w:t>.</w:t>
      </w:r>
    </w:p>
    <w:p w14:paraId="509732DC" w14:textId="77777777" w:rsidR="001209C1" w:rsidRPr="00073FEF" w:rsidRDefault="001209C1" w:rsidP="001209C1">
      <w:pPr>
        <w:rPr>
          <w:highlight w:val="yellow"/>
        </w:rPr>
      </w:pPr>
    </w:p>
    <w:p w14:paraId="6587B72E" w14:textId="1DCA2D32" w:rsidR="00CA26E5" w:rsidRDefault="001209C1" w:rsidP="001209C1">
      <w:pPr>
        <w:rPr>
          <w:highlight w:val="yellow"/>
        </w:rPr>
      </w:pPr>
      <w:r w:rsidRPr="00073FEF">
        <w:rPr>
          <w:highlight w:val="yellow"/>
        </w:rPr>
        <w:t xml:space="preserve">10.6.2. </w:t>
      </w:r>
      <w:proofErr w:type="gramStart"/>
      <w:r w:rsidR="00CA26E5">
        <w:rPr>
          <w:highlight w:val="yellow"/>
        </w:rPr>
        <w:t>Clean</w:t>
      </w:r>
      <w:proofErr w:type="gramEnd"/>
      <w:r w:rsidR="00CA26E5">
        <w:rPr>
          <w:highlight w:val="yellow"/>
        </w:rPr>
        <w:t xml:space="preserve"> the </w:t>
      </w:r>
      <w:del w:id="15" w:author="Dipesh Navani" w:date="2016-01-05T13:03:00Z">
        <w:r w:rsidR="00CA26E5" w:rsidDel="00201071">
          <w:rPr>
            <w:highlight w:val="yellow"/>
          </w:rPr>
          <w:delText xml:space="preserve">IV needless injection </w:delText>
        </w:r>
      </w:del>
      <w:r w:rsidR="00CA26E5">
        <w:rPr>
          <w:highlight w:val="yellow"/>
        </w:rPr>
        <w:t xml:space="preserve">site </w:t>
      </w:r>
      <w:del w:id="16" w:author="Dipesh Navani" w:date="2016-01-05T13:03:00Z">
        <w:r w:rsidR="00CA26E5" w:rsidDel="00201071">
          <w:rPr>
            <w:highlight w:val="yellow"/>
          </w:rPr>
          <w:delText xml:space="preserve">closest to the patient’s peripheral IV </w:delText>
        </w:r>
      </w:del>
      <w:r w:rsidR="00CA26E5">
        <w:rPr>
          <w:highlight w:val="yellow"/>
        </w:rPr>
        <w:t xml:space="preserve">with alcohol. </w:t>
      </w:r>
    </w:p>
    <w:p w14:paraId="54CC49A2" w14:textId="77777777" w:rsidR="00CA26E5" w:rsidRDefault="00CA26E5" w:rsidP="001209C1">
      <w:pPr>
        <w:rPr>
          <w:highlight w:val="yellow"/>
        </w:rPr>
      </w:pPr>
    </w:p>
    <w:p w14:paraId="53870474" w14:textId="228B4B16" w:rsidR="001209C1" w:rsidRPr="00D23BF1" w:rsidRDefault="00CA26E5" w:rsidP="001209C1">
      <w:pPr>
        <w:rPr>
          <w:rFonts w:cs="Times New Roman"/>
        </w:rPr>
      </w:pPr>
      <w:r>
        <w:rPr>
          <w:highlight w:val="yellow"/>
        </w:rPr>
        <w:t xml:space="preserve">10.6.2.1 </w:t>
      </w:r>
      <w:r w:rsidR="001209C1" w:rsidRPr="00073FEF">
        <w:rPr>
          <w:highlight w:val="yellow"/>
        </w:rPr>
        <w:t>Open an alcohol wipe and hold it with your dominant hand.</w:t>
      </w:r>
      <w:r w:rsidR="001209C1" w:rsidRPr="00D23BF1">
        <w:rPr>
          <w:rFonts w:cs="Times New Roman"/>
        </w:rPr>
        <w:t xml:space="preserve"> </w:t>
      </w:r>
    </w:p>
    <w:p w14:paraId="7DC2AA82" w14:textId="77777777" w:rsidR="001209C1" w:rsidRPr="00D23BF1" w:rsidRDefault="001209C1" w:rsidP="001209C1">
      <w:pPr>
        <w:rPr>
          <w:rFonts w:cs="Times New Roman"/>
        </w:rPr>
      </w:pPr>
    </w:p>
    <w:p w14:paraId="10CDD602" w14:textId="511BD54D" w:rsidR="001209C1" w:rsidRDefault="001209C1" w:rsidP="001209C1">
      <w:pPr>
        <w:rPr>
          <w:highlight w:val="yellow"/>
        </w:rPr>
      </w:pPr>
      <w:r w:rsidRPr="00073FEF">
        <w:rPr>
          <w:highlight w:val="yellow"/>
        </w:rPr>
        <w:t>10.6.</w:t>
      </w:r>
      <w:r w:rsidR="00CA26E5">
        <w:rPr>
          <w:highlight w:val="yellow"/>
        </w:rPr>
        <w:t>2.2 W</w:t>
      </w:r>
      <w:r w:rsidRPr="00073FEF">
        <w:rPr>
          <w:highlight w:val="yellow"/>
        </w:rPr>
        <w:t>rap the alcohol wipe around the site and scrub the site with friction and intent (as if you were juicing an orange) for at least</w:t>
      </w:r>
      <w:r w:rsidR="00CA26E5">
        <w:rPr>
          <w:highlight w:val="yellow"/>
        </w:rPr>
        <w:t xml:space="preserve"> 15 seconds and then a</w:t>
      </w:r>
      <w:r w:rsidR="00653C40">
        <w:rPr>
          <w:highlight w:val="yellow"/>
        </w:rPr>
        <w:t>llow</w:t>
      </w:r>
      <w:r w:rsidRPr="00073FEF">
        <w:rPr>
          <w:highlight w:val="yellow"/>
        </w:rPr>
        <w:t xml:space="preserve"> </w:t>
      </w:r>
      <w:r w:rsidR="00CA26E5">
        <w:rPr>
          <w:highlight w:val="yellow"/>
        </w:rPr>
        <w:t>it to dry</w:t>
      </w:r>
      <w:r w:rsidR="00B55108">
        <w:rPr>
          <w:highlight w:val="yellow"/>
        </w:rPr>
        <w:t>.</w:t>
      </w:r>
    </w:p>
    <w:p w14:paraId="1DF278FB" w14:textId="77777777" w:rsidR="00CA26E5" w:rsidRPr="00073FEF" w:rsidRDefault="00CA26E5" w:rsidP="001209C1">
      <w:pPr>
        <w:rPr>
          <w:highlight w:val="yellow"/>
        </w:rPr>
      </w:pPr>
    </w:p>
    <w:p w14:paraId="4397C492" w14:textId="14B1279D" w:rsidR="001209C1" w:rsidRPr="00073FEF" w:rsidRDefault="001209C1" w:rsidP="001209C1">
      <w:pPr>
        <w:rPr>
          <w:highlight w:val="yellow"/>
        </w:rPr>
      </w:pPr>
      <w:r w:rsidRPr="00073FEF">
        <w:rPr>
          <w:highlight w:val="yellow"/>
        </w:rPr>
        <w:t>10.6.</w:t>
      </w:r>
      <w:r w:rsidR="00CA26E5">
        <w:rPr>
          <w:highlight w:val="yellow"/>
        </w:rPr>
        <w:t>3</w:t>
      </w:r>
      <w:r w:rsidRPr="00073FEF">
        <w:rPr>
          <w:highlight w:val="yellow"/>
        </w:rPr>
        <w:t>.</w:t>
      </w:r>
      <w:r w:rsidR="00B55108">
        <w:rPr>
          <w:highlight w:val="yellow"/>
        </w:rPr>
        <w:t xml:space="preserve"> </w:t>
      </w:r>
      <w:proofErr w:type="gramStart"/>
      <w:r w:rsidR="00B55108">
        <w:rPr>
          <w:highlight w:val="yellow"/>
        </w:rPr>
        <w:t>H</w:t>
      </w:r>
      <w:r w:rsidRPr="00073FEF">
        <w:rPr>
          <w:highlight w:val="yellow"/>
        </w:rPr>
        <w:t>old</w:t>
      </w:r>
      <w:proofErr w:type="gramEnd"/>
      <w:r w:rsidRPr="00073FEF">
        <w:rPr>
          <w:highlight w:val="yellow"/>
        </w:rPr>
        <w:t xml:space="preserve"> the needless injection site with between your </w:t>
      </w:r>
      <w:ins w:id="17" w:author="Dipesh Navani" w:date="2016-01-05T13:05:00Z">
        <w:r w:rsidR="00201071">
          <w:rPr>
            <w:highlight w:val="yellow"/>
          </w:rPr>
          <w:t xml:space="preserve">non-dominant </w:t>
        </w:r>
      </w:ins>
      <w:r w:rsidRPr="00073FEF">
        <w:rPr>
          <w:highlight w:val="yellow"/>
        </w:rPr>
        <w:t>thumb and forefinger</w:t>
      </w:r>
      <w:del w:id="18" w:author="Dipesh Navani" w:date="2016-01-05T13:05:00Z">
        <w:r w:rsidRPr="00073FEF" w:rsidDel="00201071">
          <w:rPr>
            <w:highlight w:val="yellow"/>
          </w:rPr>
          <w:delText xml:space="preserve"> of your non-</w:delText>
        </w:r>
        <w:r w:rsidR="00B55108" w:rsidDel="00201071">
          <w:rPr>
            <w:highlight w:val="yellow"/>
          </w:rPr>
          <w:delText>dominant hand</w:delText>
        </w:r>
      </w:del>
      <w:r w:rsidR="00B55108">
        <w:rPr>
          <w:highlight w:val="yellow"/>
        </w:rPr>
        <w:t>. W</w:t>
      </w:r>
      <w:r w:rsidRPr="00073FEF">
        <w:rPr>
          <w:highlight w:val="yellow"/>
        </w:rPr>
        <w:t xml:space="preserve">ith your dominant hand, grasp the IV </w:t>
      </w:r>
      <w:r w:rsidR="00407D06" w:rsidRPr="00073FEF">
        <w:rPr>
          <w:highlight w:val="yellow"/>
        </w:rPr>
        <w:t xml:space="preserve">infusion medication </w:t>
      </w:r>
      <w:r w:rsidRPr="00073FEF">
        <w:rPr>
          <w:highlight w:val="yellow"/>
        </w:rPr>
        <w:t>tubing near the connection port and remove the plastic cap, taking care not to contaminate the inner portion of the connection port.</w:t>
      </w:r>
    </w:p>
    <w:p w14:paraId="305CF792" w14:textId="77777777" w:rsidR="001209C1" w:rsidRPr="00073FEF" w:rsidRDefault="001209C1" w:rsidP="001209C1">
      <w:pPr>
        <w:rPr>
          <w:highlight w:val="yellow"/>
        </w:rPr>
      </w:pPr>
    </w:p>
    <w:p w14:paraId="54944643" w14:textId="6C18E422" w:rsidR="001209C1" w:rsidRDefault="001209C1" w:rsidP="00151C77">
      <w:pPr>
        <w:rPr>
          <w:rFonts w:cs="Times New Roman"/>
        </w:rPr>
      </w:pPr>
      <w:r w:rsidRPr="00073FEF">
        <w:rPr>
          <w:highlight w:val="yellow"/>
        </w:rPr>
        <w:t>10.</w:t>
      </w:r>
      <w:r w:rsidR="00132A64" w:rsidRPr="00073FEF">
        <w:rPr>
          <w:highlight w:val="yellow"/>
        </w:rPr>
        <w:t>7</w:t>
      </w:r>
      <w:r w:rsidRPr="00073FEF">
        <w:rPr>
          <w:highlight w:val="yellow"/>
        </w:rPr>
        <w:t xml:space="preserve">. </w:t>
      </w:r>
      <w:proofErr w:type="gramStart"/>
      <w:r w:rsidRPr="00073FEF">
        <w:rPr>
          <w:highlight w:val="yellow"/>
        </w:rPr>
        <w:t>Attach</w:t>
      </w:r>
      <w:proofErr w:type="gramEnd"/>
      <w:r w:rsidRPr="00073FEF">
        <w:rPr>
          <w:highlight w:val="yellow"/>
        </w:rPr>
        <w:t xml:space="preserve"> </w:t>
      </w:r>
      <w:r w:rsidR="00407D06" w:rsidRPr="00073FEF">
        <w:rPr>
          <w:highlight w:val="yellow"/>
        </w:rPr>
        <w:t xml:space="preserve">the </w:t>
      </w:r>
      <w:r w:rsidR="00132A64" w:rsidRPr="00073FEF">
        <w:rPr>
          <w:highlight w:val="yellow"/>
        </w:rPr>
        <w:t>IV</w:t>
      </w:r>
      <w:r w:rsidR="00407D06" w:rsidRPr="00073FEF">
        <w:rPr>
          <w:highlight w:val="yellow"/>
        </w:rPr>
        <w:t xml:space="preserve"> infusion medication</w:t>
      </w:r>
      <w:r w:rsidR="00132A64" w:rsidRPr="00073FEF">
        <w:rPr>
          <w:highlight w:val="yellow"/>
        </w:rPr>
        <w:t xml:space="preserve"> tubing </w:t>
      </w:r>
      <w:r w:rsidRPr="00073FEF">
        <w:rPr>
          <w:highlight w:val="yellow"/>
        </w:rPr>
        <w:t xml:space="preserve">connection port to the </w:t>
      </w:r>
      <w:r w:rsidR="00407D06" w:rsidRPr="00073FEF">
        <w:rPr>
          <w:highlight w:val="yellow"/>
        </w:rPr>
        <w:t xml:space="preserve">maintenance IV </w:t>
      </w:r>
      <w:r w:rsidRPr="00073FEF">
        <w:rPr>
          <w:highlight w:val="yellow"/>
        </w:rPr>
        <w:t xml:space="preserve">needless </w:t>
      </w:r>
      <w:r w:rsidR="00DE3179" w:rsidRPr="00073FEF">
        <w:rPr>
          <w:highlight w:val="yellow"/>
        </w:rPr>
        <w:t>site</w:t>
      </w:r>
      <w:r w:rsidR="00653C40">
        <w:rPr>
          <w:highlight w:val="yellow"/>
        </w:rPr>
        <w:t>. I</w:t>
      </w:r>
      <w:r w:rsidRPr="00073FEF">
        <w:rPr>
          <w:highlight w:val="yellow"/>
        </w:rPr>
        <w:t xml:space="preserve">nsert the tip of the connection port into the center portion of the needless injection site </w:t>
      </w:r>
      <w:r w:rsidR="00653C40">
        <w:rPr>
          <w:highlight w:val="yellow"/>
        </w:rPr>
        <w:t xml:space="preserve">by pushing it gently and </w:t>
      </w:r>
      <w:r w:rsidRPr="00073FEF">
        <w:rPr>
          <w:highlight w:val="yellow"/>
        </w:rPr>
        <w:t>turning the outer portion of the connection port clockwise.</w:t>
      </w:r>
    </w:p>
    <w:p w14:paraId="4FF1E487" w14:textId="77777777" w:rsidR="00151C77" w:rsidRDefault="00151C77" w:rsidP="00151C77">
      <w:pPr>
        <w:rPr>
          <w:rFonts w:cs="Times New Roman"/>
        </w:rPr>
      </w:pPr>
    </w:p>
    <w:p w14:paraId="0126CBF1" w14:textId="3A76001E" w:rsidR="001209C1" w:rsidRDefault="00151C77" w:rsidP="00151C77">
      <w:pPr>
        <w:rPr>
          <w:rFonts w:cs="Times New Roman"/>
        </w:rPr>
      </w:pPr>
      <w:r w:rsidRPr="0080677F">
        <w:rPr>
          <w:rFonts w:cs="Times New Roman"/>
          <w:highlight w:val="yellow"/>
        </w:rPr>
        <w:t>10.</w:t>
      </w:r>
      <w:r w:rsidR="00132A64" w:rsidRPr="0080677F">
        <w:rPr>
          <w:rFonts w:cs="Times New Roman"/>
          <w:highlight w:val="yellow"/>
        </w:rPr>
        <w:t>8</w:t>
      </w:r>
      <w:r w:rsidRPr="0080677F">
        <w:rPr>
          <w:rFonts w:cs="Times New Roman"/>
          <w:highlight w:val="yellow"/>
        </w:rPr>
        <w:t>. Program the IV pump for IV</w:t>
      </w:r>
      <w:r w:rsidR="00DE3179" w:rsidRPr="0080677F">
        <w:rPr>
          <w:rFonts w:cs="Times New Roman"/>
          <w:highlight w:val="yellow"/>
        </w:rPr>
        <w:t xml:space="preserve"> infusion medication</w:t>
      </w:r>
      <w:r w:rsidRPr="0080677F">
        <w:rPr>
          <w:rFonts w:cs="Times New Roman"/>
          <w:highlight w:val="yellow"/>
        </w:rPr>
        <w:t>.</w:t>
      </w:r>
    </w:p>
    <w:p w14:paraId="0F64B0AF" w14:textId="77777777" w:rsidR="00B55108" w:rsidRDefault="00B55108" w:rsidP="00151C77">
      <w:pPr>
        <w:rPr>
          <w:rFonts w:cs="Times New Roman"/>
        </w:rPr>
      </w:pPr>
    </w:p>
    <w:p w14:paraId="39F37BED" w14:textId="60EB6B26" w:rsidR="001209C1" w:rsidRPr="00073FEF" w:rsidRDefault="00132A64" w:rsidP="00151C77">
      <w:pPr>
        <w:rPr>
          <w:highlight w:val="yellow"/>
        </w:rPr>
      </w:pPr>
      <w:r w:rsidRPr="00073FEF">
        <w:rPr>
          <w:highlight w:val="yellow"/>
        </w:rPr>
        <w:t>10.8</w:t>
      </w:r>
      <w:r w:rsidR="00DE3179" w:rsidRPr="00073FEF">
        <w:rPr>
          <w:highlight w:val="yellow"/>
        </w:rPr>
        <w:t>.1</w:t>
      </w:r>
      <w:r w:rsidR="001209C1" w:rsidRPr="00073FEF">
        <w:rPr>
          <w:highlight w:val="yellow"/>
        </w:rPr>
        <w:t xml:space="preserve">. </w:t>
      </w:r>
      <w:r w:rsidR="00DE3179" w:rsidRPr="00073FEF">
        <w:rPr>
          <w:highlight w:val="yellow"/>
        </w:rPr>
        <w:t>Push</w:t>
      </w:r>
      <w:r w:rsidR="001209C1" w:rsidRPr="00073FEF">
        <w:rPr>
          <w:highlight w:val="yellow"/>
        </w:rPr>
        <w:t xml:space="preserve"> the “channel select” button on the </w:t>
      </w:r>
      <w:r w:rsidR="00DE3179" w:rsidRPr="00073FEF">
        <w:rPr>
          <w:highlight w:val="yellow"/>
        </w:rPr>
        <w:t xml:space="preserve">IV infusion medication </w:t>
      </w:r>
      <w:r w:rsidR="0080677F">
        <w:rPr>
          <w:highlight w:val="yellow"/>
        </w:rPr>
        <w:t>pump module and choose “Basic Infusion” from the menu.</w:t>
      </w:r>
    </w:p>
    <w:p w14:paraId="6A9CEC8B" w14:textId="77777777" w:rsidR="001209C1" w:rsidRPr="00073FEF" w:rsidRDefault="001209C1" w:rsidP="00151C77">
      <w:pPr>
        <w:rPr>
          <w:highlight w:val="yellow"/>
        </w:rPr>
      </w:pPr>
    </w:p>
    <w:p w14:paraId="6CC39412" w14:textId="3CCEFEFC" w:rsidR="001209C1" w:rsidRPr="00073FEF" w:rsidRDefault="00132A64" w:rsidP="00151C77">
      <w:pPr>
        <w:rPr>
          <w:highlight w:val="yellow"/>
        </w:rPr>
      </w:pPr>
      <w:r w:rsidRPr="00073FEF">
        <w:rPr>
          <w:highlight w:val="yellow"/>
        </w:rPr>
        <w:t>10.8</w:t>
      </w:r>
      <w:r w:rsidR="0080677F">
        <w:rPr>
          <w:highlight w:val="yellow"/>
        </w:rPr>
        <w:t>.2</w:t>
      </w:r>
      <w:r w:rsidR="001209C1" w:rsidRPr="00073FEF">
        <w:rPr>
          <w:highlight w:val="yellow"/>
        </w:rPr>
        <w:t>. Program the</w:t>
      </w:r>
      <w:r w:rsidR="00653C40">
        <w:rPr>
          <w:highlight w:val="yellow"/>
        </w:rPr>
        <w:t xml:space="preserve"> infusion rate (</w:t>
      </w:r>
      <w:r w:rsidR="00B55108">
        <w:rPr>
          <w:highlight w:val="yellow"/>
        </w:rPr>
        <w:t xml:space="preserve">mL/hour) </w:t>
      </w:r>
      <w:r w:rsidR="001209C1" w:rsidRPr="00073FEF">
        <w:rPr>
          <w:highlight w:val="yellow"/>
        </w:rPr>
        <w:t xml:space="preserve">according to the </w:t>
      </w:r>
      <w:r w:rsidR="00DE3179" w:rsidRPr="00073FEF">
        <w:rPr>
          <w:highlight w:val="yellow"/>
        </w:rPr>
        <w:t xml:space="preserve">IV infusion </w:t>
      </w:r>
      <w:r w:rsidR="001209C1" w:rsidRPr="00073FEF">
        <w:rPr>
          <w:highlight w:val="yellow"/>
        </w:rPr>
        <w:t>medication orders.</w:t>
      </w:r>
    </w:p>
    <w:p w14:paraId="79169476" w14:textId="77777777" w:rsidR="001209C1" w:rsidRPr="00073FEF" w:rsidRDefault="001209C1" w:rsidP="00151C77">
      <w:pPr>
        <w:rPr>
          <w:highlight w:val="yellow"/>
        </w:rPr>
      </w:pPr>
    </w:p>
    <w:p w14:paraId="115D7C8D" w14:textId="0D691B06" w:rsidR="001209C1" w:rsidRPr="00073FEF" w:rsidRDefault="00132A64" w:rsidP="00151C77">
      <w:pPr>
        <w:rPr>
          <w:highlight w:val="yellow"/>
        </w:rPr>
      </w:pPr>
      <w:r w:rsidRPr="00073FEF">
        <w:rPr>
          <w:highlight w:val="yellow"/>
        </w:rPr>
        <w:t>10.8</w:t>
      </w:r>
      <w:r w:rsidR="0080677F">
        <w:rPr>
          <w:highlight w:val="yellow"/>
        </w:rPr>
        <w:t>.3</w:t>
      </w:r>
      <w:r w:rsidR="001209C1" w:rsidRPr="00073FEF">
        <w:rPr>
          <w:highlight w:val="yellow"/>
        </w:rPr>
        <w:t xml:space="preserve">. </w:t>
      </w:r>
      <w:proofErr w:type="gramStart"/>
      <w:r w:rsidR="001209C1" w:rsidRPr="00073FEF">
        <w:rPr>
          <w:highlight w:val="yellow"/>
        </w:rPr>
        <w:t>Open</w:t>
      </w:r>
      <w:proofErr w:type="gramEnd"/>
      <w:r w:rsidR="001209C1" w:rsidRPr="00073FEF">
        <w:rPr>
          <w:highlight w:val="yellow"/>
        </w:rPr>
        <w:t xml:space="preserve"> the </w:t>
      </w:r>
      <w:r w:rsidR="00DE3179" w:rsidRPr="00073FEF">
        <w:rPr>
          <w:highlight w:val="yellow"/>
        </w:rPr>
        <w:t xml:space="preserve">IV </w:t>
      </w:r>
      <w:r w:rsidR="00776A98">
        <w:rPr>
          <w:highlight w:val="yellow"/>
        </w:rPr>
        <w:t>infusion tubing rolling the clamp to the larger end of the clamp.</w:t>
      </w:r>
      <w:r w:rsidR="001209C1" w:rsidRPr="00073FEF">
        <w:rPr>
          <w:highlight w:val="yellow"/>
        </w:rPr>
        <w:t xml:space="preserve"> On the </w:t>
      </w:r>
      <w:r w:rsidR="00DE3179" w:rsidRPr="00073FEF">
        <w:rPr>
          <w:highlight w:val="yellow"/>
        </w:rPr>
        <w:t xml:space="preserve">IV infusion medication </w:t>
      </w:r>
      <w:r w:rsidR="001209C1" w:rsidRPr="00073FEF">
        <w:rPr>
          <w:highlight w:val="yellow"/>
        </w:rPr>
        <w:t xml:space="preserve">module, select “start” to begin the infusion. </w:t>
      </w:r>
    </w:p>
    <w:p w14:paraId="21E5175D" w14:textId="77777777" w:rsidR="008D03DE" w:rsidRPr="00073FEF" w:rsidRDefault="008D03DE" w:rsidP="009238DD">
      <w:pPr>
        <w:rPr>
          <w:highlight w:val="yellow"/>
        </w:rPr>
      </w:pPr>
    </w:p>
    <w:p w14:paraId="0AC60E9C" w14:textId="27DEA713" w:rsidR="009238DD" w:rsidRPr="00073FEF" w:rsidRDefault="008D03DE" w:rsidP="009238DD">
      <w:pPr>
        <w:rPr>
          <w:highlight w:val="yellow"/>
        </w:rPr>
      </w:pPr>
      <w:r w:rsidRPr="00073FEF">
        <w:rPr>
          <w:highlight w:val="yellow"/>
        </w:rPr>
        <w:t>10.</w:t>
      </w:r>
      <w:r w:rsidR="00DE3179" w:rsidRPr="00073FEF">
        <w:rPr>
          <w:highlight w:val="yellow"/>
        </w:rPr>
        <w:t>9</w:t>
      </w:r>
      <w:r w:rsidR="00FC197F" w:rsidRPr="00073FEF">
        <w:rPr>
          <w:highlight w:val="yellow"/>
        </w:rPr>
        <w:t xml:space="preserve">. </w:t>
      </w:r>
      <w:r w:rsidRPr="00073FEF">
        <w:rPr>
          <w:highlight w:val="yellow"/>
        </w:rPr>
        <w:t xml:space="preserve">Re-assess the </w:t>
      </w:r>
      <w:r w:rsidR="00DE3179" w:rsidRPr="00073FEF">
        <w:rPr>
          <w:highlight w:val="yellow"/>
        </w:rPr>
        <w:t xml:space="preserve">peripheral </w:t>
      </w:r>
      <w:r w:rsidRPr="00073FEF">
        <w:rPr>
          <w:highlight w:val="yellow"/>
        </w:rPr>
        <w:t xml:space="preserve">IV site for leaking or swelling. </w:t>
      </w:r>
      <w:r w:rsidR="009238DD" w:rsidRPr="00073FEF">
        <w:rPr>
          <w:highlight w:val="yellow"/>
        </w:rPr>
        <w:t xml:space="preserve">Ask the patient if they are experiencing any pain as the </w:t>
      </w:r>
      <w:r w:rsidRPr="00073FEF">
        <w:rPr>
          <w:highlight w:val="yellow"/>
        </w:rPr>
        <w:t xml:space="preserve">IV </w:t>
      </w:r>
      <w:r w:rsidR="00DE3179" w:rsidRPr="00073FEF">
        <w:rPr>
          <w:highlight w:val="yellow"/>
        </w:rPr>
        <w:t>infusion medication</w:t>
      </w:r>
      <w:r w:rsidRPr="00073FEF">
        <w:rPr>
          <w:highlight w:val="yellow"/>
        </w:rPr>
        <w:t xml:space="preserve"> enters their</w:t>
      </w:r>
      <w:r w:rsidR="009238DD" w:rsidRPr="00073FEF">
        <w:rPr>
          <w:highlight w:val="yellow"/>
        </w:rPr>
        <w:t xml:space="preserve"> line. </w:t>
      </w:r>
    </w:p>
    <w:p w14:paraId="6BEEA71C" w14:textId="77777777" w:rsidR="009238DD" w:rsidRPr="00073FEF" w:rsidRDefault="009238DD" w:rsidP="009238DD">
      <w:pPr>
        <w:rPr>
          <w:highlight w:val="yellow"/>
        </w:rPr>
      </w:pPr>
    </w:p>
    <w:p w14:paraId="1577F7FC" w14:textId="698AABE5" w:rsidR="009238DD" w:rsidRPr="00D23BF1" w:rsidRDefault="008D03DE" w:rsidP="009238DD">
      <w:pPr>
        <w:rPr>
          <w:rFonts w:cs="Times New Roman"/>
        </w:rPr>
      </w:pPr>
      <w:r w:rsidRPr="00073FEF">
        <w:rPr>
          <w:highlight w:val="yellow"/>
        </w:rPr>
        <w:t>11</w:t>
      </w:r>
      <w:r w:rsidR="009238DD" w:rsidRPr="00073FEF">
        <w:rPr>
          <w:highlight w:val="yellow"/>
        </w:rPr>
        <w:t xml:space="preserve">. Document </w:t>
      </w:r>
      <w:r w:rsidRPr="00073FEF">
        <w:rPr>
          <w:highlight w:val="yellow"/>
        </w:rPr>
        <w:t xml:space="preserve">the IV </w:t>
      </w:r>
      <w:r w:rsidR="00DE3179" w:rsidRPr="00073FEF">
        <w:rPr>
          <w:highlight w:val="yellow"/>
        </w:rPr>
        <w:t xml:space="preserve">infusion medication </w:t>
      </w:r>
      <w:r w:rsidRPr="00073FEF">
        <w:rPr>
          <w:highlight w:val="yellow"/>
        </w:rPr>
        <w:t>administration</w:t>
      </w:r>
      <w:r w:rsidR="009238DD" w:rsidRPr="00073FEF">
        <w:rPr>
          <w:highlight w:val="yellow"/>
        </w:rPr>
        <w:t xml:space="preserve"> in the patient’s EHR.</w:t>
      </w:r>
    </w:p>
    <w:p w14:paraId="367128E2" w14:textId="77777777" w:rsidR="009238DD" w:rsidRPr="00D23BF1" w:rsidRDefault="009238DD" w:rsidP="009238DD">
      <w:pPr>
        <w:rPr>
          <w:rFonts w:cs="Times New Roman"/>
        </w:rPr>
      </w:pPr>
    </w:p>
    <w:p w14:paraId="2E3A48A2" w14:textId="45BD97B7" w:rsidR="009238DD" w:rsidRPr="00D23BF1" w:rsidRDefault="008D03DE" w:rsidP="009238DD">
      <w:pPr>
        <w:rPr>
          <w:rFonts w:cs="Times New Roman"/>
        </w:rPr>
      </w:pPr>
      <w:r>
        <w:rPr>
          <w:rFonts w:cs="Times New Roman"/>
        </w:rPr>
        <w:t>11.</w:t>
      </w:r>
      <w:r w:rsidR="009238DD" w:rsidRPr="00D23BF1">
        <w:rPr>
          <w:rFonts w:cs="Times New Roman"/>
        </w:rPr>
        <w:t xml:space="preserve">1. </w:t>
      </w:r>
      <w:proofErr w:type="gramStart"/>
      <w:r w:rsidR="009238DD" w:rsidRPr="00D23BF1">
        <w:rPr>
          <w:rFonts w:cs="Times New Roman"/>
        </w:rPr>
        <w:t>In</w:t>
      </w:r>
      <w:proofErr w:type="gramEnd"/>
      <w:r w:rsidR="009238DD" w:rsidRPr="00D23BF1">
        <w:rPr>
          <w:rFonts w:cs="Times New Roman"/>
        </w:rPr>
        <w:t xml:space="preserve"> the patient’s EHR, record the date, time and location/site </w:t>
      </w:r>
      <w:r>
        <w:rPr>
          <w:rFonts w:cs="Times New Roman"/>
        </w:rPr>
        <w:t xml:space="preserve">of the </w:t>
      </w:r>
      <w:r w:rsidR="00DE3179">
        <w:rPr>
          <w:rFonts w:cs="Times New Roman"/>
        </w:rPr>
        <w:t xml:space="preserve">peripheral </w:t>
      </w:r>
      <w:r>
        <w:rPr>
          <w:rFonts w:cs="Times New Roman"/>
        </w:rPr>
        <w:t xml:space="preserve">IV where the IV </w:t>
      </w:r>
      <w:r w:rsidR="00DE3179">
        <w:rPr>
          <w:rFonts w:cs="Times New Roman"/>
        </w:rPr>
        <w:t>infusion medication</w:t>
      </w:r>
      <w:r>
        <w:rPr>
          <w:rFonts w:cs="Times New Roman"/>
        </w:rPr>
        <w:t xml:space="preserve"> was connected, and the</w:t>
      </w:r>
      <w:r w:rsidR="009238DD" w:rsidRPr="00D23BF1">
        <w:rPr>
          <w:rFonts w:cs="Times New Roman"/>
        </w:rPr>
        <w:t xml:space="preserve"> peripheral intravenous site assessment.  Record the assessment findings.  </w:t>
      </w:r>
    </w:p>
    <w:p w14:paraId="0D014339" w14:textId="77777777" w:rsidR="009238DD" w:rsidRPr="00D23BF1" w:rsidRDefault="009238DD" w:rsidP="009238DD">
      <w:pPr>
        <w:rPr>
          <w:rFonts w:cs="Times New Roman"/>
        </w:rPr>
      </w:pPr>
    </w:p>
    <w:p w14:paraId="7FD9982D" w14:textId="77777777" w:rsidR="00073FEF" w:rsidRDefault="008D03DE" w:rsidP="009238DD">
      <w:r w:rsidRPr="00073FEF">
        <w:rPr>
          <w:highlight w:val="yellow"/>
        </w:rPr>
        <w:t xml:space="preserve">12. Discard waste </w:t>
      </w:r>
      <w:r w:rsidR="00396B3F">
        <w:rPr>
          <w:highlight w:val="yellow"/>
        </w:rPr>
        <w:t>in the appropriate receptacles, and l</w:t>
      </w:r>
      <w:r w:rsidR="009238DD" w:rsidRPr="00073FEF">
        <w:rPr>
          <w:highlight w:val="yellow"/>
        </w:rPr>
        <w:t>eave the patient room. Upon exiting the room, wash hands as describe in step 1.1.</w:t>
      </w:r>
    </w:p>
    <w:p w14:paraId="4C9587EF" w14:textId="77777777" w:rsidR="00073FEF" w:rsidRDefault="00073FEF" w:rsidP="009238DD"/>
    <w:p w14:paraId="1A81738B" w14:textId="59AFE949" w:rsidR="009238DD" w:rsidRDefault="009238DD" w:rsidP="009238DD">
      <w:pPr>
        <w:rPr>
          <w:rFonts w:cs="Times New Roman"/>
          <w:b/>
          <w:sz w:val="28"/>
        </w:rPr>
      </w:pPr>
      <w:r w:rsidRPr="00D23BF1">
        <w:rPr>
          <w:rFonts w:cs="Times New Roman"/>
          <w:b/>
          <w:sz w:val="28"/>
        </w:rPr>
        <w:t>Summary</w:t>
      </w:r>
    </w:p>
    <w:p w14:paraId="1CCB61C7" w14:textId="77777777" w:rsidR="0080677F" w:rsidRDefault="0080677F" w:rsidP="009238DD">
      <w:pPr>
        <w:rPr>
          <w:rFonts w:cs="Times New Roman"/>
          <w:b/>
          <w:sz w:val="28"/>
        </w:rPr>
      </w:pPr>
    </w:p>
    <w:p w14:paraId="11E2DA88" w14:textId="4172D86C" w:rsidR="00844EBC" w:rsidRDefault="00844EBC" w:rsidP="009238DD">
      <w:pPr>
        <w:rPr>
          <w:rFonts w:cs="Times New Roman"/>
        </w:rPr>
      </w:pPr>
      <w:r>
        <w:rPr>
          <w:rFonts w:cs="Times New Roman"/>
        </w:rPr>
        <w:t xml:space="preserve">This video details the process for </w:t>
      </w:r>
      <w:r w:rsidR="00B27EF9">
        <w:rPr>
          <w:rFonts w:cs="Times New Roman"/>
        </w:rPr>
        <w:t>administering</w:t>
      </w:r>
      <w:r>
        <w:rPr>
          <w:rFonts w:cs="Times New Roman"/>
        </w:rPr>
        <w:t xml:space="preserve"> </w:t>
      </w:r>
      <w:r w:rsidR="00B27EF9">
        <w:rPr>
          <w:rFonts w:cs="Times New Roman"/>
        </w:rPr>
        <w:t>primary</w:t>
      </w:r>
      <w:r w:rsidR="00FA7642">
        <w:rPr>
          <w:rFonts w:cs="Times New Roman"/>
        </w:rPr>
        <w:t xml:space="preserve"> intermittent</w:t>
      </w:r>
      <w:r w:rsidR="00B27EF9">
        <w:rPr>
          <w:rFonts w:cs="Times New Roman"/>
        </w:rPr>
        <w:t xml:space="preserve"> </w:t>
      </w:r>
      <w:r>
        <w:rPr>
          <w:rFonts w:cs="Times New Roman"/>
        </w:rPr>
        <w:t>IV</w:t>
      </w:r>
      <w:r w:rsidR="00B27EF9">
        <w:rPr>
          <w:rFonts w:cs="Times New Roman"/>
        </w:rPr>
        <w:t xml:space="preserve"> infusion medications</w:t>
      </w:r>
      <w:r>
        <w:rPr>
          <w:rFonts w:cs="Times New Roman"/>
        </w:rPr>
        <w:t xml:space="preserve"> </w:t>
      </w:r>
      <w:r w:rsidR="002C6F29">
        <w:rPr>
          <w:rFonts w:cs="Times New Roman"/>
        </w:rPr>
        <w:t xml:space="preserve">using an infusion pump. </w:t>
      </w:r>
      <w:r>
        <w:rPr>
          <w:rFonts w:cs="Times New Roman"/>
        </w:rPr>
        <w:t xml:space="preserve">It is important to </w:t>
      </w:r>
      <w:r w:rsidR="00FA7642">
        <w:rPr>
          <w:rFonts w:cs="Times New Roman"/>
        </w:rPr>
        <w:t>confirm that the medication is compatible with the maintenance IV fluid to prevent medication precipitation and patient harm</w:t>
      </w:r>
      <w:r>
        <w:rPr>
          <w:rFonts w:cs="Times New Roman"/>
        </w:rPr>
        <w:t xml:space="preserve">.  It is also important to </w:t>
      </w:r>
      <w:r w:rsidR="00EE0390">
        <w:rPr>
          <w:rFonts w:cs="Times New Roman"/>
        </w:rPr>
        <w:t>assess the patient</w:t>
      </w:r>
      <w:r w:rsidR="00FA7642">
        <w:rPr>
          <w:rFonts w:cs="Times New Roman"/>
        </w:rPr>
        <w:t>’</w:t>
      </w:r>
      <w:r w:rsidR="00EE0390">
        <w:rPr>
          <w:rFonts w:cs="Times New Roman"/>
        </w:rPr>
        <w:t xml:space="preserve">s intravenous site throughout administration of the </w:t>
      </w:r>
      <w:r w:rsidR="00FA7642">
        <w:rPr>
          <w:rFonts w:cs="Times New Roman"/>
        </w:rPr>
        <w:t>IV infusion medication</w:t>
      </w:r>
      <w:r w:rsidR="00EE0390">
        <w:rPr>
          <w:rFonts w:cs="Times New Roman"/>
        </w:rPr>
        <w:t xml:space="preserve"> to prevent intravenous site complications </w:t>
      </w:r>
      <w:r w:rsidR="00FA7642">
        <w:rPr>
          <w:rFonts w:cs="Times New Roman"/>
        </w:rPr>
        <w:t>such as extravasation or phlebitis</w:t>
      </w:r>
      <w:r w:rsidR="00EE0390">
        <w:rPr>
          <w:rFonts w:cs="Times New Roman"/>
        </w:rPr>
        <w:t xml:space="preserve">. </w:t>
      </w:r>
      <w:r w:rsidR="00FA7642">
        <w:rPr>
          <w:rFonts w:cs="Times New Roman"/>
        </w:rPr>
        <w:t xml:space="preserve">Because the medication directly enters the circulatory system, the patient should be closely monitored for </w:t>
      </w:r>
      <w:r w:rsidR="00FA7642">
        <w:rPr>
          <w:rFonts w:cs="Times New Roman"/>
        </w:rPr>
        <w:lastRenderedPageBreak/>
        <w:t xml:space="preserve">medication side effects, hypersensitivity reactions, and anaphylaxis. </w:t>
      </w:r>
      <w:r w:rsidR="00EE0390">
        <w:rPr>
          <w:rFonts w:cs="Times New Roman"/>
        </w:rPr>
        <w:t xml:space="preserve"> Common errors associated with administration of </w:t>
      </w:r>
      <w:r w:rsidR="00FA7642">
        <w:rPr>
          <w:rFonts w:cs="Times New Roman"/>
        </w:rPr>
        <w:t xml:space="preserve">primary intermittent intravenous medication infusions </w:t>
      </w:r>
      <w:r w:rsidR="00EE0390">
        <w:rPr>
          <w:rFonts w:cs="Times New Roman"/>
        </w:rPr>
        <w:t xml:space="preserve">include: </w:t>
      </w:r>
      <w:r w:rsidR="00FA7642">
        <w:rPr>
          <w:rFonts w:cs="Times New Roman"/>
        </w:rPr>
        <w:t xml:space="preserve">failing to verify compatibility of the maintenance IV fluid with the medication, administering the medication at the incorrect rate for the medication concentration or patient condition, </w:t>
      </w:r>
      <w:r w:rsidR="00EE0390">
        <w:rPr>
          <w:rFonts w:cs="Times New Roman"/>
        </w:rPr>
        <w:t>and</w:t>
      </w:r>
      <w:r w:rsidR="00FA7642">
        <w:rPr>
          <w:rFonts w:cs="Times New Roman"/>
        </w:rPr>
        <w:t xml:space="preserve"> failing to assess the patient for medication reactions</w:t>
      </w:r>
      <w:r w:rsidR="000458B0">
        <w:rPr>
          <w:rFonts w:cs="Times New Roman"/>
        </w:rPr>
        <w:t>.</w:t>
      </w:r>
    </w:p>
    <w:p w14:paraId="1F8CC3AD" w14:textId="77777777" w:rsidR="00073FEF" w:rsidRDefault="00073FEF" w:rsidP="009238DD">
      <w:pPr>
        <w:rPr>
          <w:rFonts w:cs="Times New Roman"/>
          <w:b/>
          <w:sz w:val="28"/>
        </w:rPr>
      </w:pPr>
    </w:p>
    <w:p w14:paraId="7A6AD7A4" w14:textId="77777777" w:rsidR="009238DD" w:rsidRPr="00D23BF1" w:rsidRDefault="009238DD" w:rsidP="009238DD">
      <w:pPr>
        <w:rPr>
          <w:rFonts w:cs="Times New Roman"/>
          <w:b/>
          <w:sz w:val="28"/>
          <w:szCs w:val="28"/>
        </w:rPr>
      </w:pPr>
      <w:bookmarkStart w:id="19" w:name="_GoBack"/>
      <w:bookmarkEnd w:id="19"/>
      <w:r w:rsidRPr="00D23BF1">
        <w:rPr>
          <w:rFonts w:cs="Times New Roman"/>
          <w:b/>
          <w:sz w:val="28"/>
          <w:szCs w:val="28"/>
        </w:rPr>
        <w:t>Figures</w:t>
      </w:r>
    </w:p>
    <w:p w14:paraId="6FDF9DB2" w14:textId="77777777" w:rsidR="009238DD" w:rsidRDefault="009238DD" w:rsidP="009238DD">
      <w:pPr>
        <w:contextualSpacing/>
        <w:rPr>
          <w:rFonts w:cs="Times New Roman"/>
        </w:rPr>
      </w:pPr>
    </w:p>
    <w:p w14:paraId="70B19DE3" w14:textId="00FAC159" w:rsidR="009238DD" w:rsidRDefault="009238DD" w:rsidP="009238DD">
      <w:pPr>
        <w:contextualSpacing/>
        <w:rPr>
          <w:rFonts w:cs="Times New Roman"/>
        </w:rPr>
      </w:pPr>
      <w:r>
        <w:rPr>
          <w:rFonts w:cs="Times New Roman"/>
        </w:rPr>
        <w:t xml:space="preserve">Figure 1: </w:t>
      </w:r>
      <w:r w:rsidR="008D03DE">
        <w:rPr>
          <w:rFonts w:cs="Times New Roman"/>
        </w:rPr>
        <w:t>Parts of an IV bag</w:t>
      </w:r>
    </w:p>
    <w:p w14:paraId="3E6D44F2" w14:textId="279DDD3D" w:rsidR="008D03DE" w:rsidRDefault="008D03DE" w:rsidP="009238DD">
      <w:pPr>
        <w:contextualSpacing/>
        <w:rPr>
          <w:rFonts w:cs="Times New Roman"/>
        </w:rPr>
      </w:pPr>
      <w:r>
        <w:rPr>
          <w:rFonts w:cs="Times New Roman"/>
        </w:rPr>
        <w:t xml:space="preserve">Figure 2: Parts of </w:t>
      </w:r>
      <w:r w:rsidR="00FC197F">
        <w:rPr>
          <w:rFonts w:cs="Times New Roman"/>
        </w:rPr>
        <w:t xml:space="preserve">infusion </w:t>
      </w:r>
      <w:r>
        <w:rPr>
          <w:rFonts w:cs="Times New Roman"/>
        </w:rPr>
        <w:t>IV tubing</w:t>
      </w:r>
    </w:p>
    <w:p w14:paraId="18BB788D" w14:textId="7BAA60FE" w:rsidR="00132A64" w:rsidRDefault="00132A64" w:rsidP="009238DD">
      <w:pPr>
        <w:contextualSpacing/>
        <w:rPr>
          <w:rFonts w:cs="Times New Roman"/>
        </w:rPr>
      </w:pPr>
      <w:r>
        <w:rPr>
          <w:rFonts w:cs="Times New Roman"/>
        </w:rPr>
        <w:t>Figure 3: Parts of an IV infusion pump</w:t>
      </w:r>
    </w:p>
    <w:p w14:paraId="3341C11D" w14:textId="77777777" w:rsidR="009238DD" w:rsidRPr="00D23BF1" w:rsidRDefault="009238DD" w:rsidP="009238DD">
      <w:pPr>
        <w:contextualSpacing/>
        <w:rPr>
          <w:rFonts w:cs="Times New Roman"/>
        </w:rPr>
      </w:pPr>
    </w:p>
    <w:p w14:paraId="7C9A41CF" w14:textId="77777777" w:rsidR="009238DD" w:rsidRPr="00D23BF1" w:rsidRDefault="009238DD" w:rsidP="009238DD">
      <w:pPr>
        <w:rPr>
          <w:rFonts w:cs="Times New Roman"/>
          <w:b/>
          <w:sz w:val="28"/>
          <w:szCs w:val="28"/>
        </w:rPr>
      </w:pPr>
      <w:r w:rsidRPr="00D23BF1">
        <w:rPr>
          <w:rFonts w:cs="Times New Roman"/>
          <w:b/>
          <w:sz w:val="28"/>
          <w:szCs w:val="28"/>
        </w:rPr>
        <w:t>References</w:t>
      </w:r>
    </w:p>
    <w:p w14:paraId="44DB9EF4" w14:textId="77777777" w:rsidR="009238DD" w:rsidRPr="00D23BF1" w:rsidRDefault="009238DD" w:rsidP="009238DD">
      <w:pPr>
        <w:rPr>
          <w:rFonts w:cs="Times New Roman"/>
        </w:rPr>
      </w:pPr>
    </w:p>
    <w:p w14:paraId="4ACCE02D" w14:textId="53684E82" w:rsidR="0006203C" w:rsidRDefault="00331BA6">
      <w:r>
        <w:t xml:space="preserve">1. Potter, P.A., Perry, A.G., </w:t>
      </w:r>
      <w:proofErr w:type="spellStart"/>
      <w:r>
        <w:t>Stockert</w:t>
      </w:r>
      <w:proofErr w:type="spellEnd"/>
      <w:r>
        <w:t xml:space="preserve">, P.A., &amp; Hall A. </w:t>
      </w:r>
      <w:r w:rsidR="000B0EC5">
        <w:t xml:space="preserve">(2015). </w:t>
      </w:r>
      <w:proofErr w:type="gramStart"/>
      <w:r>
        <w:t>Essentials for Nursing Practice, Eighth Edition.</w:t>
      </w:r>
      <w:proofErr w:type="gramEnd"/>
      <w:r>
        <w:t xml:space="preserve"> Elsevier </w:t>
      </w:r>
      <w:r w:rsidR="000B0EC5">
        <w:t>Publishing Co., St. Louis, MO</w:t>
      </w:r>
    </w:p>
    <w:sectPr w:rsidR="0006203C" w:rsidSect="0079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ipesh Navani" w:date="2016-01-05T11:49:00Z" w:initials="DN">
    <w:p w14:paraId="29BC3E50" w14:textId="7232E235" w:rsidR="00201071" w:rsidRDefault="00201071">
      <w:pPr>
        <w:pStyle w:val="CommentText"/>
      </w:pPr>
      <w:r>
        <w:rPr>
          <w:rStyle w:val="CommentReference"/>
        </w:rPr>
        <w:annotationRef/>
      </w:r>
      <w:r>
        <w:t>Incomplete?</w:t>
      </w:r>
    </w:p>
  </w:comment>
  <w:comment w:id="1" w:author="Dipesh Navani" w:date="2016-01-05T11:52:00Z" w:initials="DN">
    <w:p w14:paraId="251CF8CD" w14:textId="2DFCF73A" w:rsidR="00201071" w:rsidRDefault="00201071">
      <w:pPr>
        <w:pStyle w:val="CommentText"/>
      </w:pPr>
      <w:r>
        <w:rPr>
          <w:rStyle w:val="CommentReference"/>
        </w:rPr>
        <w:annotationRef/>
      </w:r>
      <w:r>
        <w:t xml:space="preserve">The sentence seems to be incorrect. It implies that the medication review must be </w:t>
      </w:r>
      <w:proofErr w:type="gramStart"/>
      <w:r>
        <w:t>verified…???</w:t>
      </w:r>
      <w:proofErr w:type="gramEnd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DD"/>
    <w:rsid w:val="0000307F"/>
    <w:rsid w:val="00031547"/>
    <w:rsid w:val="000458B0"/>
    <w:rsid w:val="0006203C"/>
    <w:rsid w:val="00073FEF"/>
    <w:rsid w:val="000B0EC5"/>
    <w:rsid w:val="000C5211"/>
    <w:rsid w:val="00103B3C"/>
    <w:rsid w:val="00114C24"/>
    <w:rsid w:val="0012013D"/>
    <w:rsid w:val="001209A0"/>
    <w:rsid w:val="001209C1"/>
    <w:rsid w:val="00132A64"/>
    <w:rsid w:val="00151C77"/>
    <w:rsid w:val="00160EFA"/>
    <w:rsid w:val="00167D32"/>
    <w:rsid w:val="001C0753"/>
    <w:rsid w:val="001C3C16"/>
    <w:rsid w:val="001C6913"/>
    <w:rsid w:val="001D4296"/>
    <w:rsid w:val="001D5295"/>
    <w:rsid w:val="00201071"/>
    <w:rsid w:val="0021404D"/>
    <w:rsid w:val="0028136F"/>
    <w:rsid w:val="002C6F29"/>
    <w:rsid w:val="00331BA6"/>
    <w:rsid w:val="003404B1"/>
    <w:rsid w:val="00343306"/>
    <w:rsid w:val="00372071"/>
    <w:rsid w:val="0039563D"/>
    <w:rsid w:val="00396B3F"/>
    <w:rsid w:val="003A1697"/>
    <w:rsid w:val="003C0E92"/>
    <w:rsid w:val="003C2712"/>
    <w:rsid w:val="003E3984"/>
    <w:rsid w:val="004065E8"/>
    <w:rsid w:val="00407D06"/>
    <w:rsid w:val="004166B4"/>
    <w:rsid w:val="00433951"/>
    <w:rsid w:val="00482433"/>
    <w:rsid w:val="0048404E"/>
    <w:rsid w:val="00487AB5"/>
    <w:rsid w:val="00493871"/>
    <w:rsid w:val="004B7FAB"/>
    <w:rsid w:val="004C19CA"/>
    <w:rsid w:val="004F7F14"/>
    <w:rsid w:val="0054730D"/>
    <w:rsid w:val="00564CE5"/>
    <w:rsid w:val="00574D97"/>
    <w:rsid w:val="005A21BB"/>
    <w:rsid w:val="005A2B29"/>
    <w:rsid w:val="005A61C3"/>
    <w:rsid w:val="005C7F3E"/>
    <w:rsid w:val="005E4A5A"/>
    <w:rsid w:val="005E57F9"/>
    <w:rsid w:val="00611805"/>
    <w:rsid w:val="00624A55"/>
    <w:rsid w:val="00640D8B"/>
    <w:rsid w:val="00650523"/>
    <w:rsid w:val="00653C40"/>
    <w:rsid w:val="00691E0E"/>
    <w:rsid w:val="006C1CAF"/>
    <w:rsid w:val="006E414F"/>
    <w:rsid w:val="00744270"/>
    <w:rsid w:val="00765053"/>
    <w:rsid w:val="007724F4"/>
    <w:rsid w:val="00776A98"/>
    <w:rsid w:val="00795C00"/>
    <w:rsid w:val="0080677F"/>
    <w:rsid w:val="0081641B"/>
    <w:rsid w:val="00817A79"/>
    <w:rsid w:val="00842E3E"/>
    <w:rsid w:val="00844EBC"/>
    <w:rsid w:val="008B417F"/>
    <w:rsid w:val="008C7CA2"/>
    <w:rsid w:val="008D03DE"/>
    <w:rsid w:val="008F6FB5"/>
    <w:rsid w:val="009230CB"/>
    <w:rsid w:val="009238DD"/>
    <w:rsid w:val="00934697"/>
    <w:rsid w:val="00977D20"/>
    <w:rsid w:val="00995274"/>
    <w:rsid w:val="009D4B68"/>
    <w:rsid w:val="00A00DAC"/>
    <w:rsid w:val="00A1644E"/>
    <w:rsid w:val="00A53B27"/>
    <w:rsid w:val="00A77B07"/>
    <w:rsid w:val="00AB13E5"/>
    <w:rsid w:val="00AD63C7"/>
    <w:rsid w:val="00AF4D53"/>
    <w:rsid w:val="00B13338"/>
    <w:rsid w:val="00B17C20"/>
    <w:rsid w:val="00B246DC"/>
    <w:rsid w:val="00B27EF9"/>
    <w:rsid w:val="00B55108"/>
    <w:rsid w:val="00BA024C"/>
    <w:rsid w:val="00BA1D44"/>
    <w:rsid w:val="00C50806"/>
    <w:rsid w:val="00C75062"/>
    <w:rsid w:val="00C760BC"/>
    <w:rsid w:val="00CA26E5"/>
    <w:rsid w:val="00CE23F9"/>
    <w:rsid w:val="00D20522"/>
    <w:rsid w:val="00D54CA3"/>
    <w:rsid w:val="00D76775"/>
    <w:rsid w:val="00DA1D4B"/>
    <w:rsid w:val="00DE3179"/>
    <w:rsid w:val="00DE5A31"/>
    <w:rsid w:val="00E20C4B"/>
    <w:rsid w:val="00E5055F"/>
    <w:rsid w:val="00E51006"/>
    <w:rsid w:val="00E63A2E"/>
    <w:rsid w:val="00EE0390"/>
    <w:rsid w:val="00F15683"/>
    <w:rsid w:val="00F43276"/>
    <w:rsid w:val="00FA7642"/>
    <w:rsid w:val="00FC197F"/>
    <w:rsid w:val="00FD51B2"/>
    <w:rsid w:val="00FE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C41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24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4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4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4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4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24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4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4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4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4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1844</Words>
  <Characters>10511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Baraki</dc:creator>
  <cp:keywords/>
  <dc:description/>
  <cp:lastModifiedBy>Dipesh Navani</cp:lastModifiedBy>
  <cp:revision>4</cp:revision>
  <dcterms:created xsi:type="dcterms:W3CDTF">2016-01-04T19:48:00Z</dcterms:created>
  <dcterms:modified xsi:type="dcterms:W3CDTF">2016-01-05T18:08:00Z</dcterms:modified>
</cp:coreProperties>
</file>